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444923">
            <w:pPr>
              <w:pStyle w:val="Header"/>
              <w:spacing w:before="120" w:after="120"/>
            </w:pPr>
            <w:r>
              <w:t>N</w:t>
            </w:r>
            <w:r w:rsidR="00C76A2C">
              <w:t>OG</w:t>
            </w:r>
            <w:r>
              <w:t>RR Number</w:t>
            </w:r>
          </w:p>
        </w:tc>
        <w:tc>
          <w:tcPr>
            <w:tcW w:w="1260" w:type="dxa"/>
            <w:tcBorders>
              <w:bottom w:val="single" w:sz="4" w:space="0" w:color="auto"/>
            </w:tcBorders>
            <w:vAlign w:val="center"/>
          </w:tcPr>
          <w:p w14:paraId="401471A8" w14:textId="7AD7404C" w:rsidR="00067FE2" w:rsidRDefault="00364C88" w:rsidP="00444923">
            <w:pPr>
              <w:pStyle w:val="Header"/>
              <w:jc w:val="center"/>
            </w:pPr>
            <w:hyperlink r:id="rId8" w:history="1">
              <w:r>
                <w:rPr>
                  <w:rStyle w:val="Hyperlink"/>
                </w:rPr>
                <w:t>272</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481D7C3" w:rsidR="00067FE2" w:rsidRDefault="006C5296" w:rsidP="00F44236">
            <w:pPr>
              <w:pStyle w:val="Header"/>
            </w:pPr>
            <w:r>
              <w:t xml:space="preserve">Advanced Grid Support Requirements for </w:t>
            </w:r>
            <w:r w:rsidR="009214B6">
              <w:t>Inverter-Based ESRs</w:t>
            </w:r>
          </w:p>
        </w:tc>
      </w:tr>
      <w:tr w:rsidR="00067FE2" w:rsidRPr="00E01925" w14:paraId="3288B1CC" w14:textId="77777777" w:rsidTr="003E721B">
        <w:trPr>
          <w:trHeight w:val="518"/>
        </w:trPr>
        <w:tc>
          <w:tcPr>
            <w:tcW w:w="2880" w:type="dxa"/>
            <w:gridSpan w:val="2"/>
            <w:tcBorders>
              <w:bottom w:val="single" w:sz="4" w:space="0" w:color="auto"/>
            </w:tcBorders>
            <w:shd w:val="clear" w:color="auto" w:fill="FFFFFF"/>
            <w:vAlign w:val="center"/>
          </w:tcPr>
          <w:p w14:paraId="3C517530" w14:textId="77777777" w:rsidR="00067FE2" w:rsidRPr="00E01925" w:rsidRDefault="00067FE2" w:rsidP="003E721B">
            <w:pPr>
              <w:pStyle w:val="Header"/>
              <w:spacing w:before="120" w:after="120"/>
              <w:rPr>
                <w:bCs w:val="0"/>
              </w:rPr>
            </w:pPr>
            <w:r w:rsidRPr="00E01925">
              <w:rPr>
                <w:bCs w:val="0"/>
              </w:rPr>
              <w:t>Date Posted</w:t>
            </w:r>
          </w:p>
        </w:tc>
        <w:tc>
          <w:tcPr>
            <w:tcW w:w="7560" w:type="dxa"/>
            <w:gridSpan w:val="2"/>
            <w:tcBorders>
              <w:bottom w:val="single" w:sz="4" w:space="0" w:color="auto"/>
            </w:tcBorders>
            <w:vAlign w:val="center"/>
          </w:tcPr>
          <w:p w14:paraId="1C09798C" w14:textId="1BEBC144" w:rsidR="00067FE2" w:rsidRPr="00E01925" w:rsidRDefault="003E1027" w:rsidP="003E721B">
            <w:pPr>
              <w:pStyle w:val="NormalArial"/>
              <w:spacing w:before="120" w:after="120"/>
            </w:pPr>
            <w:r>
              <w:t>July 10</w:t>
            </w:r>
            <w:r w:rsidR="00BD7793">
              <w:t xml:space="preserve">, </w:t>
            </w:r>
            <w:r>
              <w:t>2025</w:t>
            </w:r>
          </w:p>
        </w:tc>
      </w:tr>
      <w:tr w:rsidR="00067FE2" w14:paraId="36DE136A" w14:textId="77777777" w:rsidTr="003E721B">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19B2F4" w14:textId="64B05098" w:rsidR="00067FE2" w:rsidRDefault="003E721B" w:rsidP="003E721B">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F31E4C" w14:textId="50C98764" w:rsidR="00067FE2" w:rsidRDefault="003E721B" w:rsidP="003E721B">
            <w:pPr>
              <w:pStyle w:val="NormalArial"/>
              <w:spacing w:before="120" w:after="120"/>
            </w:pPr>
            <w:r>
              <w:t>Tabled</w:t>
            </w:r>
          </w:p>
        </w:tc>
      </w:tr>
      <w:tr w:rsidR="009D17F0" w14:paraId="4E33B974" w14:textId="77777777" w:rsidTr="008C78F3">
        <w:trPr>
          <w:trHeight w:val="557"/>
        </w:trPr>
        <w:tc>
          <w:tcPr>
            <w:tcW w:w="2880" w:type="dxa"/>
            <w:gridSpan w:val="2"/>
            <w:tcBorders>
              <w:top w:val="single" w:sz="4" w:space="0" w:color="auto"/>
              <w:bottom w:val="single" w:sz="4" w:space="0" w:color="auto"/>
            </w:tcBorders>
            <w:shd w:val="clear" w:color="auto" w:fill="FFFFFF"/>
            <w:vAlign w:val="center"/>
          </w:tcPr>
          <w:p w14:paraId="009BA021" w14:textId="48FA4B1F" w:rsidR="009D17F0" w:rsidRDefault="003E721B" w:rsidP="003E721B">
            <w:pPr>
              <w:pStyle w:val="Header"/>
              <w:spacing w:before="120" w:after="120"/>
            </w:pPr>
            <w:r>
              <w:t>Timeline</w:t>
            </w:r>
          </w:p>
        </w:tc>
        <w:tc>
          <w:tcPr>
            <w:tcW w:w="7560" w:type="dxa"/>
            <w:gridSpan w:val="2"/>
            <w:tcBorders>
              <w:top w:val="single" w:sz="4" w:space="0" w:color="auto"/>
            </w:tcBorders>
            <w:vAlign w:val="center"/>
          </w:tcPr>
          <w:p w14:paraId="6D5AC490" w14:textId="0D22BB06" w:rsidR="009D17F0" w:rsidRPr="00FB509B" w:rsidRDefault="003E1027" w:rsidP="003E721B">
            <w:pPr>
              <w:pStyle w:val="NormalArial"/>
              <w:spacing w:before="120" w:after="120"/>
            </w:pPr>
            <w:r>
              <w:t>Urgent</w:t>
            </w:r>
          </w:p>
        </w:tc>
      </w:tr>
      <w:tr w:rsidR="003E721B" w14:paraId="4E4F83D3" w14:textId="77777777" w:rsidTr="003E721B">
        <w:trPr>
          <w:trHeight w:val="773"/>
        </w:trPr>
        <w:tc>
          <w:tcPr>
            <w:tcW w:w="2880" w:type="dxa"/>
            <w:gridSpan w:val="2"/>
            <w:tcBorders>
              <w:top w:val="single" w:sz="4" w:space="0" w:color="auto"/>
              <w:bottom w:val="single" w:sz="4" w:space="0" w:color="auto"/>
            </w:tcBorders>
            <w:shd w:val="clear" w:color="auto" w:fill="FFFFFF"/>
            <w:vAlign w:val="center"/>
          </w:tcPr>
          <w:p w14:paraId="5A9F131F" w14:textId="1CB6C04F" w:rsidR="003E721B" w:rsidRDefault="003E721B" w:rsidP="003E721B">
            <w:pPr>
              <w:pStyle w:val="Header"/>
              <w:spacing w:before="120" w:after="120"/>
            </w:pPr>
            <w:r>
              <w:t>Proposed Effective Date</w:t>
            </w:r>
          </w:p>
        </w:tc>
        <w:tc>
          <w:tcPr>
            <w:tcW w:w="7560" w:type="dxa"/>
            <w:gridSpan w:val="2"/>
            <w:tcBorders>
              <w:top w:val="single" w:sz="4" w:space="0" w:color="auto"/>
            </w:tcBorders>
            <w:vAlign w:val="center"/>
          </w:tcPr>
          <w:p w14:paraId="23AD66DA" w14:textId="29FC5EDB" w:rsidR="003E721B" w:rsidRPr="00FB509B" w:rsidRDefault="003E721B" w:rsidP="003E721B">
            <w:pPr>
              <w:pStyle w:val="NormalArial"/>
              <w:spacing w:before="120" w:after="120"/>
            </w:pPr>
            <w:r>
              <w:t>To be determined</w:t>
            </w:r>
          </w:p>
        </w:tc>
      </w:tr>
      <w:tr w:rsidR="003E721B" w14:paraId="1D08ADD5" w14:textId="77777777" w:rsidTr="003E721B">
        <w:trPr>
          <w:trHeight w:val="773"/>
        </w:trPr>
        <w:tc>
          <w:tcPr>
            <w:tcW w:w="2880" w:type="dxa"/>
            <w:gridSpan w:val="2"/>
            <w:tcBorders>
              <w:top w:val="single" w:sz="4" w:space="0" w:color="auto"/>
              <w:bottom w:val="single" w:sz="4" w:space="0" w:color="auto"/>
            </w:tcBorders>
            <w:shd w:val="clear" w:color="auto" w:fill="FFFFFF"/>
            <w:vAlign w:val="center"/>
          </w:tcPr>
          <w:p w14:paraId="0781899E" w14:textId="51CFCE53" w:rsidR="003E721B" w:rsidRDefault="003E721B" w:rsidP="003E721B">
            <w:pPr>
              <w:pStyle w:val="Header"/>
              <w:spacing w:before="120" w:after="120"/>
            </w:pPr>
            <w:r>
              <w:t>Priority and Rank Assigned</w:t>
            </w:r>
          </w:p>
        </w:tc>
        <w:tc>
          <w:tcPr>
            <w:tcW w:w="7560" w:type="dxa"/>
            <w:gridSpan w:val="2"/>
            <w:tcBorders>
              <w:top w:val="single" w:sz="4" w:space="0" w:color="auto"/>
            </w:tcBorders>
            <w:vAlign w:val="center"/>
          </w:tcPr>
          <w:p w14:paraId="0F893025" w14:textId="2C2B2D08" w:rsidR="003E721B" w:rsidRPr="00FB509B" w:rsidRDefault="003E721B" w:rsidP="003E721B">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6176A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1681CD2E" w:rsidR="006C5296" w:rsidRPr="00FB509B" w:rsidRDefault="006C5296" w:rsidP="006176A0">
            <w:pPr>
              <w:pStyle w:val="NormalArial"/>
              <w:spacing w:before="120" w:after="120"/>
            </w:pPr>
            <w:r>
              <w:t>2.1</w:t>
            </w:r>
            <w:r w:rsidR="00112F09">
              <w:t>4</w:t>
            </w:r>
            <w:r w:rsidR="00D62D86">
              <w:t>,</w:t>
            </w:r>
            <w:r w:rsidR="007E127B">
              <w:t xml:space="preserve"> Advanced Grid Support Requirements for </w:t>
            </w:r>
            <w:r w:rsidR="009214B6">
              <w:t>Inverter-</w:t>
            </w:r>
            <w:r w:rsidR="007124CF">
              <w:t>B</w:t>
            </w:r>
            <w:r w:rsidR="009214B6">
              <w:t>ased ESRs</w:t>
            </w:r>
            <w:r w:rsidR="00D62D86">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176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B26276A" w:rsidR="00C9766A" w:rsidRPr="00FB509B" w:rsidRDefault="00AA5784" w:rsidP="006176A0">
            <w:pPr>
              <w:pStyle w:val="NormalArial"/>
              <w:spacing w:before="120" w:after="120"/>
            </w:pPr>
            <w:r>
              <w:t>Planning Guide Revision Request (</w:t>
            </w:r>
            <w:r w:rsidR="007D4692">
              <w:t>PGRR</w:t>
            </w:r>
            <w:r>
              <w:t xml:space="preserve">) </w:t>
            </w:r>
            <w:r w:rsidR="00364C88">
              <w:t>121</w:t>
            </w:r>
            <w:r>
              <w:t>, Related to NOGRR</w:t>
            </w:r>
            <w:r w:rsidR="00364C88">
              <w:t>272</w:t>
            </w:r>
            <w:r>
              <w:t xml:space="preserve">, Advanced Grid Support Requirements for </w:t>
            </w:r>
            <w:r w:rsidR="009214B6">
              <w:t>Inverter-</w:t>
            </w:r>
            <w:r w:rsidR="00981697">
              <w:t>B</w:t>
            </w:r>
            <w:r w:rsidR="009214B6">
              <w:t>ased ESRs</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6176A0">
            <w:pPr>
              <w:pStyle w:val="Header"/>
              <w:spacing w:before="120" w:after="120"/>
            </w:pPr>
            <w:r>
              <w:t>Revision Description</w:t>
            </w:r>
          </w:p>
        </w:tc>
        <w:tc>
          <w:tcPr>
            <w:tcW w:w="7560" w:type="dxa"/>
            <w:gridSpan w:val="2"/>
            <w:tcBorders>
              <w:bottom w:val="single" w:sz="4" w:space="0" w:color="auto"/>
            </w:tcBorders>
            <w:vAlign w:val="center"/>
          </w:tcPr>
          <w:p w14:paraId="062CD83D" w14:textId="64458256" w:rsidR="009D17F0" w:rsidRPr="00FB509B" w:rsidRDefault="00FF4ADF" w:rsidP="006176A0">
            <w:pPr>
              <w:pStyle w:val="NormalArial"/>
              <w:spacing w:before="120" w:after="120"/>
            </w:pPr>
            <w:r>
              <w:t xml:space="preserve">This Nodal Operating Guide Revision Request (NOGRR) </w:t>
            </w:r>
            <w:r w:rsidR="00AA5784">
              <w:rPr>
                <w:lang w:eastAsia="zh-TW"/>
              </w:rPr>
              <w:t>establishes</w:t>
            </w:r>
            <w:r w:rsidR="000C62B7">
              <w:rPr>
                <w:rFonts w:hint="eastAsia"/>
                <w:lang w:eastAsia="zh-TW"/>
              </w:rPr>
              <w:t xml:space="preserve"> </w:t>
            </w:r>
            <w:r>
              <w:t xml:space="preserve">new </w:t>
            </w:r>
            <w:r w:rsidR="007124CF">
              <w:t xml:space="preserve">advanced grid support </w:t>
            </w:r>
            <w:r>
              <w:t xml:space="preserve">requirements for </w:t>
            </w:r>
            <w:r w:rsidR="00AA5784">
              <w:t>i</w:t>
            </w:r>
            <w:r>
              <w:t xml:space="preserve">nverter-based Energy Storage Resources </w:t>
            </w:r>
            <w:r w:rsidR="00AA5784">
              <w:t xml:space="preserve">(ESRs) </w:t>
            </w:r>
            <w:r>
              <w:t>connect</w:t>
            </w:r>
            <w:r w:rsidR="000C62B7">
              <w:rPr>
                <w:rFonts w:hint="eastAsia"/>
                <w:lang w:eastAsia="zh-TW"/>
              </w:rPr>
              <w:t>ed</w:t>
            </w:r>
            <w:r>
              <w:t xml:space="preserve"> to the ERCOT </w:t>
            </w:r>
            <w:r w:rsidR="007124CF">
              <w:t>T</w:t>
            </w:r>
            <w:r>
              <w:t xml:space="preserve">ransmission </w:t>
            </w:r>
            <w:r w:rsidR="007124CF">
              <w:t>G</w:t>
            </w:r>
            <w:r>
              <w:t xml:space="preserve">rid.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590C4435" w:rsidR="00FF5898" w:rsidRDefault="00FF5898" w:rsidP="00FF5898">
            <w:pPr>
              <w:pStyle w:val="NormalArial"/>
              <w:tabs>
                <w:tab w:val="left" w:pos="432"/>
              </w:tabs>
              <w:spacing w:before="120"/>
              <w:ind w:left="432" w:hanging="432"/>
              <w:rPr>
                <w:rFonts w:cs="Arial"/>
                <w:color w:val="000000"/>
              </w:rPr>
            </w:pPr>
            <w:r w:rsidRPr="006629C8">
              <w:rPr>
                <w:rFonts w:eastAsia="Times New Roman"/>
              </w:rPr>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151EEC39" w:rsidR="00FF5898" w:rsidRPr="00BD53C5" w:rsidRDefault="00FF5898" w:rsidP="00FF5898">
            <w:pPr>
              <w:pStyle w:val="NormalArial"/>
              <w:tabs>
                <w:tab w:val="left" w:pos="432"/>
              </w:tabs>
              <w:spacing w:before="120"/>
              <w:ind w:left="432" w:hanging="432"/>
              <w:rPr>
                <w:rFonts w:cs="Arial"/>
                <w:color w:val="000000"/>
              </w:rPr>
            </w:pPr>
            <w:r w:rsidRPr="00CD242D">
              <w:rPr>
                <w:rFonts w:eastAsia="Times New Roman"/>
              </w:rPr>
              <w:object w:dxaOrig="1440" w:dyaOrig="1440" w14:anchorId="78B45D6B">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70ACF76E" w:rsidR="00FF5898" w:rsidRPr="00BD53C5" w:rsidRDefault="00FF5898" w:rsidP="00FF5898">
            <w:pPr>
              <w:pStyle w:val="NormalArial"/>
              <w:spacing w:before="120"/>
              <w:ind w:left="432" w:hanging="432"/>
              <w:rPr>
                <w:rFonts w:cs="Arial"/>
                <w:color w:val="000000"/>
              </w:rPr>
            </w:pPr>
            <w:r w:rsidRPr="006629C8">
              <w:rPr>
                <w:rFonts w:eastAsia="Times New Roman"/>
              </w:rPr>
              <w:object w:dxaOrig="1440" w:dyaOrig="1440" w14:anchorId="3A70D0BA">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52A25F47" w:rsidR="00FF5898" w:rsidRDefault="00FF5898" w:rsidP="00FF5898">
            <w:pPr>
              <w:pStyle w:val="NormalArial"/>
              <w:spacing w:before="120"/>
              <w:rPr>
                <w:iCs/>
                <w:kern w:val="24"/>
              </w:rPr>
            </w:pPr>
            <w:r w:rsidRPr="006629C8">
              <w:rPr>
                <w:rFonts w:eastAsia="Times New Roman"/>
              </w:rPr>
              <w:object w:dxaOrig="1440" w:dyaOrig="1440" w14:anchorId="150436FB">
                <v:shape id="_x0000_i1043" type="#_x0000_t75" style="width:15.6pt;height:15pt" o:ole="">
                  <v:imagedata r:id="rId12" o:title=""/>
                </v:shape>
                <w:control r:id="rId17" w:name="TextBox13" w:shapeid="_x0000_i1043"/>
              </w:object>
            </w:r>
            <w:r w:rsidRPr="006629C8">
              <w:t xml:space="preserve">  </w:t>
            </w:r>
            <w:r w:rsidR="005928F2" w:rsidRPr="00344591">
              <w:rPr>
                <w:iCs/>
                <w:kern w:val="24"/>
              </w:rPr>
              <w:t>General system and/or process improvement(s)</w:t>
            </w:r>
          </w:p>
          <w:p w14:paraId="4A616F03" w14:textId="7019F87B" w:rsidR="00FF5898" w:rsidRDefault="00FF5898" w:rsidP="00FF5898">
            <w:pPr>
              <w:pStyle w:val="NormalArial"/>
              <w:spacing w:before="120"/>
              <w:rPr>
                <w:iCs/>
                <w:kern w:val="24"/>
              </w:rPr>
            </w:pPr>
            <w:r w:rsidRPr="006629C8">
              <w:rPr>
                <w:rFonts w:eastAsia="Times New Roman"/>
              </w:rPr>
              <w:object w:dxaOrig="1440" w:dyaOrig="1440" w14:anchorId="5DBDF2A1">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16EC9511" w14:textId="2C752A59" w:rsidR="00FF5898" w:rsidRPr="00CD242D" w:rsidRDefault="00FF5898" w:rsidP="00FF5898">
            <w:pPr>
              <w:pStyle w:val="NormalArial"/>
              <w:spacing w:before="120"/>
              <w:rPr>
                <w:rFonts w:cs="Arial"/>
                <w:color w:val="000000"/>
              </w:rPr>
            </w:pPr>
            <w:r w:rsidRPr="006629C8">
              <w:rPr>
                <w:rFonts w:eastAsia="Times New Roman"/>
              </w:rPr>
              <w:object w:dxaOrig="1440" w:dyaOrig="1440" w14:anchorId="5B11F436">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3E721B">
        <w:trPr>
          <w:trHeight w:val="518"/>
        </w:trPr>
        <w:tc>
          <w:tcPr>
            <w:tcW w:w="2880" w:type="dxa"/>
            <w:gridSpan w:val="2"/>
            <w:shd w:val="clear" w:color="auto" w:fill="FFFFFF"/>
            <w:vAlign w:val="center"/>
          </w:tcPr>
          <w:p w14:paraId="463C76D4" w14:textId="606C9593" w:rsidR="00FF5898" w:rsidRDefault="00FF5898" w:rsidP="006176A0">
            <w:pPr>
              <w:pStyle w:val="Header"/>
              <w:spacing w:before="120" w:after="120"/>
            </w:pPr>
            <w:r>
              <w:lastRenderedPageBreak/>
              <w:t>Justification of Reason for Revision and Market Impacts</w:t>
            </w:r>
          </w:p>
        </w:tc>
        <w:tc>
          <w:tcPr>
            <w:tcW w:w="7560" w:type="dxa"/>
            <w:gridSpan w:val="2"/>
            <w:vAlign w:val="center"/>
          </w:tcPr>
          <w:p w14:paraId="52DF0D85" w14:textId="30F1F483" w:rsidR="006176A0" w:rsidRDefault="006176A0" w:rsidP="006176A0">
            <w:pPr>
              <w:pStyle w:val="NormalArial"/>
              <w:spacing w:before="120" w:after="120"/>
            </w:pPr>
            <w:r>
              <w:t xml:space="preserve">ERCOT submits this </w:t>
            </w:r>
            <w:r w:rsidR="009F739B">
              <w:rPr>
                <w:lang w:eastAsia="zh-TW"/>
              </w:rPr>
              <w:t>NO</w:t>
            </w:r>
            <w:r>
              <w:rPr>
                <w:rFonts w:hint="eastAsia"/>
                <w:lang w:eastAsia="zh-TW"/>
              </w:rPr>
              <w:t>G</w:t>
            </w:r>
            <w:r>
              <w:t xml:space="preserve">RR to provide </w:t>
            </w:r>
            <w:r w:rsidR="007124CF">
              <w:t xml:space="preserve">greater support for </w:t>
            </w:r>
            <w:r>
              <w:t xml:space="preserve">system resilience and </w:t>
            </w:r>
            <w:r w:rsidR="007124CF">
              <w:t xml:space="preserve">to </w:t>
            </w:r>
            <w:r>
              <w:t xml:space="preserve">maintain stable operation for an </w:t>
            </w:r>
            <w:r w:rsidR="00700B79">
              <w:t>Inverter-Based Resource (</w:t>
            </w:r>
            <w:r>
              <w:t>IBR</w:t>
            </w:r>
            <w:r w:rsidR="00700B79">
              <w:t>)-</w:t>
            </w:r>
            <w:r>
              <w:t xml:space="preserve">dominated ERCOT </w:t>
            </w:r>
            <w:r w:rsidR="007124CF">
              <w:t>System</w:t>
            </w:r>
            <w:r>
              <w:t xml:space="preserve">.  </w:t>
            </w:r>
            <w:r w:rsidR="009214B6">
              <w:t xml:space="preserve">The IBRs currently connect to the ERCOT </w:t>
            </w:r>
            <w:r w:rsidR="007124CF">
              <w:t>System</w:t>
            </w:r>
            <w:r w:rsidR="009214B6">
              <w:t xml:space="preserve"> are wind </w:t>
            </w:r>
            <w:r w:rsidR="007124CF">
              <w:t xml:space="preserve">and </w:t>
            </w:r>
            <w:r w:rsidR="009214B6">
              <w:t>solar</w:t>
            </w:r>
            <w:r w:rsidR="007124CF">
              <w:t xml:space="preserve"> Generation Resources</w:t>
            </w:r>
            <w:r w:rsidR="009214B6">
              <w:t xml:space="preserve"> and </w:t>
            </w:r>
            <w:r w:rsidR="007124CF">
              <w:t>ESRs</w:t>
            </w:r>
            <w:r w:rsidR="009214B6">
              <w:t>.  M</w:t>
            </w:r>
            <w:r>
              <w:t xml:space="preserve">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w:t>
            </w:r>
            <w:r w:rsidR="00D86406">
              <w:t>more than 100 GW</w:t>
            </w:r>
            <w:r w:rsidR="00881A36">
              <w:t xml:space="preserve"> of</w:t>
            </w:r>
            <w:r w:rsidR="00D86406">
              <w:t xml:space="preserve"> IBRs could connect to the ERCOT </w:t>
            </w:r>
            <w:r w:rsidR="007124CF">
              <w:t>T</w:t>
            </w:r>
            <w:r w:rsidR="00D86406">
              <w:t xml:space="preserve">ransmission </w:t>
            </w:r>
            <w:r w:rsidR="007124CF">
              <w:t>G</w:t>
            </w:r>
            <w:r w:rsidR="00D86406">
              <w:t xml:space="preserve">rid by 2026.  </w:t>
            </w:r>
            <w:r w:rsidR="00D86406">
              <w:rPr>
                <w:lang w:eastAsia="zh-TW"/>
              </w:rPr>
              <w:t>T</w:t>
            </w:r>
            <w:r>
              <w:rPr>
                <w:rFonts w:hint="eastAsia"/>
                <w:lang w:eastAsia="zh-TW"/>
              </w:rPr>
              <w:t xml:space="preserve">he </w:t>
            </w:r>
            <w:r>
              <w:t>continuous growth of IBRs requir</w:t>
            </w:r>
            <w:r w:rsidR="007124CF">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52168D71" w14:textId="13B23B11" w:rsidR="006176A0" w:rsidRDefault="006176A0" w:rsidP="006176A0">
            <w:pPr>
              <w:pStyle w:val="NormalArial"/>
              <w:spacing w:before="120" w:after="120"/>
            </w:pPr>
            <w:r>
              <w:t>In 2021 and 2023, the North American Electric Reliability Corp</w:t>
            </w:r>
            <w:r w:rsidR="00700B79">
              <w:t>o</w:t>
            </w:r>
            <w:r>
              <w:t xml:space="preserve">ration (NERC) published two white papers related to grid forming for Bulk Power System (BPS)-connected battery energy storage systems.  In these white papers, NERC stated that </w:t>
            </w:r>
            <w:r w:rsidR="007B30F8">
              <w:t>grid-</w:t>
            </w:r>
            <w:r>
              <w:t xml:space="preserve">forming </w:t>
            </w:r>
            <w:r w:rsidR="00D86406">
              <w:t>ESRs</w:t>
            </w:r>
            <w:r>
              <w:t xml:space="preserve"> are needed to maintain stable operation for grids dominated by IBRs.</w:t>
            </w:r>
            <w:r w:rsidR="00981697">
              <w:t xml:space="preserve"> </w:t>
            </w:r>
            <w:r>
              <w:t xml:space="preserve"> Globally, electric system operators with </w:t>
            </w:r>
            <w:r w:rsidR="00D76EF1">
              <w:t xml:space="preserve">a </w:t>
            </w:r>
            <w:r>
              <w:t xml:space="preserve">high penetration of IBRs, </w:t>
            </w:r>
            <w:r w:rsidR="007124CF">
              <w:t>such as</w:t>
            </w:r>
            <w:r>
              <w:t xml:space="preserve"> the United Kingdom’s </w:t>
            </w:r>
            <w:r w:rsidR="00700B79">
              <w:t>Electric</w:t>
            </w:r>
            <w:r>
              <w:t xml:space="preserve">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463D17FE" w14:textId="24262A71" w:rsidR="006176A0" w:rsidRDefault="006176A0" w:rsidP="006176A0">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 xml:space="preserve">ERCOT Advanced Grid Support Inverter-based Energy Storage System Assessment and </w:t>
              </w:r>
              <w:r w:rsidR="00700B79" w:rsidRPr="003F3F0F">
                <w:rPr>
                  <w:rStyle w:val="Hyperlink"/>
                </w:rPr>
                <w:t>Adoption</w:t>
              </w:r>
              <w:r w:rsidRPr="003F3F0F">
                <w:rPr>
                  <w:rStyle w:val="Hyperlink"/>
                </w:rPr>
                <w:t xml:space="preserve">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w:t>
            </w:r>
            <w:r w:rsidR="00891F44">
              <w:t xml:space="preserve">in this context in which </w:t>
            </w:r>
            <w:r>
              <w:t>IBRs</w:t>
            </w:r>
            <w:r w:rsidR="00891F44">
              <w:t xml:space="preserve"> are predominant</w:t>
            </w:r>
            <w:r>
              <w:t xml:space="preserve">.  </w:t>
            </w:r>
            <w:r>
              <w:rPr>
                <w:rFonts w:hint="eastAsia"/>
                <w:lang w:eastAsia="zh-TW"/>
              </w:rPr>
              <w:t>The potential benefits observed in the ERCOT assessment include</w:t>
            </w:r>
            <w:r w:rsidR="00D76EF1">
              <w:rPr>
                <w:lang w:eastAsia="zh-TW"/>
              </w:rPr>
              <w:t>:</w:t>
            </w:r>
            <w:r>
              <w:rPr>
                <w:rFonts w:hint="eastAsia"/>
                <w:lang w:eastAsia="zh-TW"/>
              </w:rPr>
              <w:t xml:space="preserve"> </w:t>
            </w:r>
            <w:r w:rsidR="003B4A26">
              <w:rPr>
                <w:lang w:eastAsia="zh-TW"/>
              </w:rPr>
              <w:t xml:space="preserve"> </w:t>
            </w:r>
            <w:r>
              <w:rPr>
                <w:rFonts w:hint="eastAsia"/>
                <w:lang w:eastAsia="zh-TW"/>
              </w:rPr>
              <w:t>(1) improvement of voltage and frequency response during events</w:t>
            </w:r>
            <w:r w:rsidR="00891F44">
              <w:rPr>
                <w:lang w:eastAsia="zh-TW"/>
              </w:rPr>
              <w:t>,</w:t>
            </w:r>
            <w:r>
              <w:rPr>
                <w:rFonts w:hint="eastAsia"/>
                <w:lang w:eastAsia="zh-TW"/>
              </w:rPr>
              <w:t xml:space="preserve"> which would reduce event</w:t>
            </w:r>
            <w:r w:rsidR="00891F44">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w:t>
            </w:r>
            <w:r w:rsidR="00891F44">
              <w:rPr>
                <w:lang w:eastAsia="zh-TW"/>
              </w:rPr>
              <w:t xml:space="preserve">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18A780E7" w14:textId="6A01AF00" w:rsidR="00584D0C" w:rsidRPr="00584D0C" w:rsidRDefault="006176A0" w:rsidP="006176A0">
            <w:pPr>
              <w:pStyle w:val="NormalArial"/>
              <w:spacing w:before="120" w:after="120"/>
            </w:pPr>
            <w:r>
              <w:t xml:space="preserve">For </w:t>
            </w:r>
            <w:r w:rsidR="00891F44">
              <w:t>those</w:t>
            </w:r>
            <w:r>
              <w:t xml:space="preserve"> ESRs not required to comply with the</w:t>
            </w:r>
            <w:r w:rsidR="00891F44">
              <w:t>se</w:t>
            </w:r>
            <w:r>
              <w:t xml:space="preserve"> advanced grid support requirements, ERCOT plans to consider ways to encourage existing ESRs to provide advanced grid support service when </w:t>
            </w:r>
            <w:r>
              <w:lastRenderedPageBreak/>
              <w:t xml:space="preserve">practical and feasible in future </w:t>
            </w:r>
            <w:r w:rsidR="00891F44">
              <w:t>R</w:t>
            </w:r>
            <w:r>
              <w:t xml:space="preserve">evision </w:t>
            </w:r>
            <w:r w:rsidR="00891F44">
              <w:t>R</w:t>
            </w:r>
            <w:r>
              <w:t>equests.  ERCO</w:t>
            </w:r>
            <w:r>
              <w:rPr>
                <w:rFonts w:hint="eastAsia"/>
                <w:lang w:eastAsia="zh-TW"/>
              </w:rPr>
              <w:t>T</w:t>
            </w:r>
            <w:r>
              <w:t xml:space="preserve"> also plans to explore </w:t>
            </w:r>
            <w:r w:rsidR="00891F44">
              <w:t>whether</w:t>
            </w:r>
            <w:r>
              <w:t xml:space="preserve"> such advanced grid support services can be provided by other</w:t>
            </w:r>
            <w:r w:rsidR="00891F44">
              <w:t xml:space="preserve"> types of</w:t>
            </w:r>
            <w:r>
              <w:t xml:space="preserve"> IBRs </w:t>
            </w:r>
            <w:r w:rsidR="00891F44">
              <w:t>such as</w:t>
            </w:r>
            <w:r>
              <w:t xml:space="preserve"> wind and solar</w:t>
            </w:r>
            <w:r w:rsidR="00891F44">
              <w:t xml:space="preserve"> </w:t>
            </w:r>
            <w:r w:rsidR="008570D5">
              <w:t xml:space="preserve">Generation </w:t>
            </w:r>
            <w:r w:rsidR="00891F44">
              <w:t>Resources</w:t>
            </w:r>
            <w:r>
              <w:t xml:space="preserve">. </w:t>
            </w:r>
            <w:r w:rsidR="00584D0C">
              <w:t xml:space="preserve"> </w:t>
            </w:r>
          </w:p>
        </w:tc>
      </w:tr>
      <w:tr w:rsidR="003E721B" w14:paraId="72443E45" w14:textId="77777777" w:rsidTr="003E721B">
        <w:trPr>
          <w:trHeight w:val="518"/>
        </w:trPr>
        <w:tc>
          <w:tcPr>
            <w:tcW w:w="2880" w:type="dxa"/>
            <w:gridSpan w:val="2"/>
            <w:shd w:val="clear" w:color="auto" w:fill="FFFFFF"/>
            <w:vAlign w:val="center"/>
          </w:tcPr>
          <w:p w14:paraId="7BF8684F" w14:textId="6FCFB352" w:rsidR="003E721B" w:rsidRDefault="003E721B" w:rsidP="00F55297">
            <w:pPr>
              <w:pStyle w:val="Header"/>
              <w:spacing w:before="120" w:after="120"/>
            </w:pPr>
            <w:r>
              <w:lastRenderedPageBreak/>
              <w:t>ROS Decision</w:t>
            </w:r>
          </w:p>
        </w:tc>
        <w:tc>
          <w:tcPr>
            <w:tcW w:w="7560" w:type="dxa"/>
            <w:gridSpan w:val="2"/>
            <w:vAlign w:val="center"/>
          </w:tcPr>
          <w:p w14:paraId="7EF2FF16" w14:textId="03356336" w:rsidR="003E721B" w:rsidRDefault="00F55297" w:rsidP="00F55297">
            <w:pPr>
              <w:pStyle w:val="NormalWeb"/>
              <w:spacing w:before="120" w:beforeAutospacing="0" w:after="120" w:afterAutospacing="0"/>
              <w:rPr>
                <w:rFonts w:ascii="Arial" w:hAnsi="Arial"/>
              </w:rPr>
            </w:pPr>
            <w:r w:rsidRPr="00F55297">
              <w:rPr>
                <w:rFonts w:ascii="Arial" w:hAnsi="Arial"/>
              </w:rPr>
              <w:t>On 12/5/24, ROS voted unanimously to table NOGRR272 and refer the issue to the Dynamics</w:t>
            </w:r>
            <w:r>
              <w:rPr>
                <w:rFonts w:ascii="Arial" w:hAnsi="Arial"/>
              </w:rPr>
              <w:t xml:space="preserve"> </w:t>
            </w:r>
            <w:r w:rsidRPr="00F55297">
              <w:rPr>
                <w:rFonts w:ascii="Arial" w:hAnsi="Arial"/>
              </w:rPr>
              <w:t>Working Group (DWG) and IBR</w:t>
            </w:r>
            <w:r>
              <w:rPr>
                <w:rFonts w:ascii="Arial" w:hAnsi="Arial"/>
              </w:rPr>
              <w:t>WG</w:t>
            </w:r>
            <w:r w:rsidRPr="00F55297">
              <w:rPr>
                <w:rFonts w:ascii="Arial" w:hAnsi="Arial"/>
              </w:rPr>
              <w:t xml:space="preserve">. </w:t>
            </w:r>
            <w:r w:rsidR="002D5643">
              <w:rPr>
                <w:rFonts w:ascii="Arial" w:hAnsi="Arial"/>
              </w:rPr>
              <w:t xml:space="preserve"> </w:t>
            </w:r>
            <w:r w:rsidRPr="00F55297">
              <w:rPr>
                <w:rFonts w:ascii="Arial" w:hAnsi="Arial"/>
              </w:rPr>
              <w:t>All Market Segments participated in the vote.</w:t>
            </w:r>
          </w:p>
          <w:p w14:paraId="03C68761" w14:textId="07584CAD" w:rsidR="003E1027" w:rsidRDefault="003E1027" w:rsidP="00F55297">
            <w:pPr>
              <w:pStyle w:val="NormalWeb"/>
              <w:spacing w:before="120" w:beforeAutospacing="0" w:after="120" w:afterAutospacing="0"/>
            </w:pPr>
            <w:r>
              <w:rPr>
                <w:rFonts w:ascii="Arial" w:hAnsi="Arial"/>
              </w:rPr>
              <w:t xml:space="preserve">On 7/10/25, ROS voted unanimously to grant NOGRR272 Urgent status; and to table NOGRR272.  All Market Segments participated in the vote.  </w:t>
            </w:r>
          </w:p>
        </w:tc>
      </w:tr>
      <w:tr w:rsidR="003E721B" w14:paraId="5E49CF49" w14:textId="77777777" w:rsidTr="003E721B">
        <w:trPr>
          <w:trHeight w:val="518"/>
        </w:trPr>
        <w:tc>
          <w:tcPr>
            <w:tcW w:w="2880" w:type="dxa"/>
            <w:gridSpan w:val="2"/>
            <w:tcBorders>
              <w:bottom w:val="single" w:sz="4" w:space="0" w:color="auto"/>
            </w:tcBorders>
            <w:shd w:val="clear" w:color="auto" w:fill="FFFFFF"/>
            <w:vAlign w:val="center"/>
          </w:tcPr>
          <w:p w14:paraId="79CF209F" w14:textId="0E1F4CA6" w:rsidR="003E721B" w:rsidRDefault="003E721B" w:rsidP="003E721B">
            <w:pPr>
              <w:pStyle w:val="Header"/>
              <w:spacing w:before="120" w:after="120"/>
            </w:pPr>
            <w:r>
              <w:t>Summary of ROS Discussion</w:t>
            </w:r>
          </w:p>
        </w:tc>
        <w:tc>
          <w:tcPr>
            <w:tcW w:w="7560" w:type="dxa"/>
            <w:gridSpan w:val="2"/>
            <w:tcBorders>
              <w:bottom w:val="single" w:sz="4" w:space="0" w:color="auto"/>
            </w:tcBorders>
            <w:vAlign w:val="center"/>
          </w:tcPr>
          <w:p w14:paraId="077266C7" w14:textId="77777777" w:rsidR="003E721B" w:rsidRDefault="00F55297" w:rsidP="003E721B">
            <w:pPr>
              <w:pStyle w:val="NormalArial"/>
              <w:spacing w:before="120" w:after="120"/>
            </w:pPr>
            <w:r>
              <w:t xml:space="preserve">On 12/5/24, participants </w:t>
            </w:r>
            <w:r w:rsidR="00563DC3">
              <w:t xml:space="preserve">reviewed the 12/4/24 Jupiter Power comments and </w:t>
            </w:r>
            <w:r>
              <w:t>requested NOGRR272 be referred to the DWG and IBRWG for further discussion.</w:t>
            </w:r>
          </w:p>
          <w:p w14:paraId="1A237B9C" w14:textId="77CB3AAB" w:rsidR="008A50C8" w:rsidRDefault="008A50C8" w:rsidP="003E721B">
            <w:pPr>
              <w:pStyle w:val="NormalArial"/>
              <w:spacing w:before="120" w:after="120"/>
            </w:pPr>
            <w:r>
              <w:t xml:space="preserve">On 7/10/25, </w:t>
            </w:r>
            <w:r w:rsidR="002D0861">
              <w:t>ROS reviewed the 6/4/25 Plus Power, 6/13/25 NextEra Energy Resource, 7/1/25 ERCOT, 7/8/25 Plus Power, 7/9/25 Joint Commenters, and 7/10/25 HGP comments.  Participants</w:t>
            </w:r>
            <w:r w:rsidR="002D0861" w:rsidRPr="002D0861">
              <w:t xml:space="preserve"> acknowledged ERCOT’s desire for </w:t>
            </w:r>
            <w:r w:rsidR="002D0861">
              <w:t>NOGRR272</w:t>
            </w:r>
            <w:r w:rsidR="002D0861" w:rsidRPr="002D0861">
              <w:t xml:space="preserve"> to advance in time for consideration at the September 23, 2025 ERCOT Board of Directors meeting.  Some participants expressed concern that </w:t>
            </w:r>
            <w:r w:rsidR="002D0861">
              <w:t>NOGRR272</w:t>
            </w:r>
            <w:r w:rsidR="002D0861" w:rsidRPr="002D0861">
              <w:t xml:space="preserve"> does not align with </w:t>
            </w:r>
            <w:r w:rsidR="002D0861">
              <w:t>PGRR121</w:t>
            </w:r>
            <w:r w:rsidR="002D0861" w:rsidRPr="002D0861">
              <w:t xml:space="preserve"> language, risking ambiguity and conflicting operational requirements.</w:t>
            </w:r>
            <w:r w:rsidR="002D0861">
              <w:t xml:space="preserve">  Other participants </w:t>
            </w:r>
            <w:r w:rsidR="008D3031">
              <w:t>expressed concern</w:t>
            </w:r>
            <w:r w:rsidR="002D0861">
              <w:t xml:space="preserve"> </w:t>
            </w:r>
            <w:r w:rsidR="008D3031">
              <w:t>regarding the accuracy of NOGRR272 modeling efforts</w:t>
            </w:r>
            <w:r w:rsidR="00896099">
              <w:t>,</w:t>
            </w:r>
            <w:r w:rsidR="008D3031">
              <w:t xml:space="preserve"> and the absence of details necessary for</w:t>
            </w:r>
            <w:r w:rsidR="007B30F8">
              <w:t xml:space="preserve"> “</w:t>
            </w:r>
            <w:r w:rsidR="007B30F8" w:rsidRPr="007B30F8">
              <w:t>Original Equipment Manufacturers</w:t>
            </w:r>
            <w:r w:rsidR="007B30F8">
              <w:t>”</w:t>
            </w:r>
            <w:r w:rsidR="008D3031">
              <w:t xml:space="preserve"> </w:t>
            </w:r>
            <w:r w:rsidR="007B30F8">
              <w:t>(</w:t>
            </w:r>
            <w:r w:rsidR="008D3031">
              <w:t>OEMs</w:t>
            </w:r>
            <w:r w:rsidR="007B30F8">
              <w:t>)</w:t>
            </w:r>
            <w:r w:rsidR="008D3031">
              <w:t xml:space="preserve"> to build grid-forming resources that satisfy various conditions.</w:t>
            </w:r>
            <w:r w:rsidR="002D0861">
              <w:t xml:space="preserve"> </w:t>
            </w:r>
          </w:p>
        </w:tc>
      </w:tr>
      <w:tr w:rsidR="003E721B" w14:paraId="3B3D3C7E" w14:textId="77777777" w:rsidTr="003E721B">
        <w:trPr>
          <w:trHeight w:val="60"/>
        </w:trPr>
        <w:tc>
          <w:tcPr>
            <w:tcW w:w="2880" w:type="dxa"/>
            <w:gridSpan w:val="2"/>
            <w:tcBorders>
              <w:left w:val="nil"/>
              <w:right w:val="nil"/>
            </w:tcBorders>
            <w:shd w:val="clear" w:color="auto" w:fill="FFFFFF"/>
            <w:vAlign w:val="center"/>
          </w:tcPr>
          <w:p w14:paraId="0D2535CC" w14:textId="77777777" w:rsidR="003E721B" w:rsidRDefault="003E721B" w:rsidP="003E721B">
            <w:pPr>
              <w:pStyle w:val="Header"/>
            </w:pPr>
          </w:p>
        </w:tc>
        <w:tc>
          <w:tcPr>
            <w:tcW w:w="7560" w:type="dxa"/>
            <w:gridSpan w:val="2"/>
            <w:tcBorders>
              <w:left w:val="nil"/>
              <w:right w:val="nil"/>
            </w:tcBorders>
            <w:vAlign w:val="center"/>
          </w:tcPr>
          <w:p w14:paraId="678D853C" w14:textId="77777777" w:rsidR="003E721B" w:rsidRDefault="003E721B" w:rsidP="003E721B">
            <w:pPr>
              <w:pStyle w:val="NormalArial"/>
            </w:pPr>
          </w:p>
        </w:tc>
      </w:tr>
      <w:tr w:rsidR="003E721B" w14:paraId="1B7D08FD" w14:textId="77777777" w:rsidTr="004E1A1B">
        <w:trPr>
          <w:trHeight w:val="518"/>
        </w:trPr>
        <w:tc>
          <w:tcPr>
            <w:tcW w:w="10440" w:type="dxa"/>
            <w:gridSpan w:val="4"/>
            <w:shd w:val="clear" w:color="auto" w:fill="FFFFFF"/>
            <w:vAlign w:val="center"/>
          </w:tcPr>
          <w:p w14:paraId="703AD151" w14:textId="50A23824" w:rsidR="003E721B" w:rsidRDefault="003E721B" w:rsidP="003E721B">
            <w:pPr>
              <w:pStyle w:val="NormalArial"/>
              <w:spacing w:before="120" w:after="120"/>
              <w:jc w:val="center"/>
            </w:pPr>
            <w:r w:rsidRPr="001D0AB6">
              <w:rPr>
                <w:b/>
              </w:rPr>
              <w:t>Opinions</w:t>
            </w:r>
          </w:p>
        </w:tc>
      </w:tr>
      <w:tr w:rsidR="003E721B" w14:paraId="04AAC51F" w14:textId="77777777" w:rsidTr="003E721B">
        <w:trPr>
          <w:trHeight w:val="518"/>
        </w:trPr>
        <w:tc>
          <w:tcPr>
            <w:tcW w:w="2880" w:type="dxa"/>
            <w:gridSpan w:val="2"/>
            <w:shd w:val="clear" w:color="auto" w:fill="FFFFFF"/>
            <w:vAlign w:val="center"/>
          </w:tcPr>
          <w:p w14:paraId="732DCBF3" w14:textId="663465F1" w:rsidR="003E721B" w:rsidRDefault="003E721B" w:rsidP="003E721B">
            <w:pPr>
              <w:pStyle w:val="Header"/>
              <w:spacing w:before="120" w:after="120"/>
            </w:pPr>
            <w:r w:rsidRPr="001D0AB6">
              <w:t>Credit Review</w:t>
            </w:r>
          </w:p>
        </w:tc>
        <w:tc>
          <w:tcPr>
            <w:tcW w:w="7560" w:type="dxa"/>
            <w:gridSpan w:val="2"/>
            <w:vAlign w:val="center"/>
          </w:tcPr>
          <w:p w14:paraId="3EF629B4" w14:textId="0337BB93" w:rsidR="003E721B" w:rsidRDefault="003E721B" w:rsidP="003E721B">
            <w:pPr>
              <w:pStyle w:val="NormalArial"/>
              <w:spacing w:before="120" w:after="120"/>
            </w:pPr>
            <w:r>
              <w:t>Not applicable</w:t>
            </w:r>
          </w:p>
        </w:tc>
      </w:tr>
      <w:tr w:rsidR="003E721B" w14:paraId="6682CB88" w14:textId="77777777" w:rsidTr="003E721B">
        <w:trPr>
          <w:trHeight w:val="518"/>
        </w:trPr>
        <w:tc>
          <w:tcPr>
            <w:tcW w:w="2880" w:type="dxa"/>
            <w:gridSpan w:val="2"/>
            <w:shd w:val="clear" w:color="auto" w:fill="FFFFFF"/>
            <w:vAlign w:val="center"/>
          </w:tcPr>
          <w:p w14:paraId="2157CFA1" w14:textId="0C23B4E5" w:rsidR="003E721B" w:rsidRDefault="003E721B" w:rsidP="003E721B">
            <w:pPr>
              <w:pStyle w:val="Header"/>
              <w:spacing w:before="120" w:after="120"/>
            </w:pPr>
            <w:r w:rsidRPr="001D0AB6">
              <w:t>Independent Market Monitor Opinion</w:t>
            </w:r>
          </w:p>
        </w:tc>
        <w:tc>
          <w:tcPr>
            <w:tcW w:w="7560" w:type="dxa"/>
            <w:gridSpan w:val="2"/>
            <w:vAlign w:val="center"/>
          </w:tcPr>
          <w:p w14:paraId="40C52755" w14:textId="50DF7B67" w:rsidR="003E721B" w:rsidRDefault="003E721B" w:rsidP="003E721B">
            <w:pPr>
              <w:pStyle w:val="NormalArial"/>
              <w:spacing w:before="120" w:after="120"/>
            </w:pPr>
            <w:r w:rsidRPr="001D0AB6">
              <w:t>To be determined</w:t>
            </w:r>
          </w:p>
        </w:tc>
      </w:tr>
      <w:tr w:rsidR="003E721B" w14:paraId="3A10A93E" w14:textId="77777777" w:rsidTr="003E721B">
        <w:trPr>
          <w:trHeight w:val="518"/>
        </w:trPr>
        <w:tc>
          <w:tcPr>
            <w:tcW w:w="2880" w:type="dxa"/>
            <w:gridSpan w:val="2"/>
            <w:shd w:val="clear" w:color="auto" w:fill="FFFFFF"/>
            <w:vAlign w:val="center"/>
          </w:tcPr>
          <w:p w14:paraId="78C7CEC1" w14:textId="288DF075" w:rsidR="003E721B" w:rsidRDefault="003E721B" w:rsidP="003E721B">
            <w:pPr>
              <w:pStyle w:val="Header"/>
              <w:spacing w:before="120" w:after="120"/>
            </w:pPr>
            <w:r w:rsidRPr="001D0AB6">
              <w:t>ERCOT Opinion</w:t>
            </w:r>
          </w:p>
        </w:tc>
        <w:tc>
          <w:tcPr>
            <w:tcW w:w="7560" w:type="dxa"/>
            <w:gridSpan w:val="2"/>
            <w:vAlign w:val="center"/>
          </w:tcPr>
          <w:p w14:paraId="2453B342" w14:textId="684E7F16" w:rsidR="003E721B" w:rsidRDefault="003E721B" w:rsidP="003E721B">
            <w:pPr>
              <w:pStyle w:val="NormalArial"/>
              <w:spacing w:before="120" w:after="120"/>
            </w:pPr>
            <w:r w:rsidRPr="001D0AB6">
              <w:t>To be determined</w:t>
            </w:r>
          </w:p>
        </w:tc>
      </w:tr>
      <w:tr w:rsidR="003E721B" w14:paraId="337978EC" w14:textId="77777777" w:rsidTr="00BC2D06">
        <w:trPr>
          <w:trHeight w:val="518"/>
        </w:trPr>
        <w:tc>
          <w:tcPr>
            <w:tcW w:w="2880" w:type="dxa"/>
            <w:gridSpan w:val="2"/>
            <w:tcBorders>
              <w:bottom w:val="single" w:sz="4" w:space="0" w:color="auto"/>
            </w:tcBorders>
            <w:shd w:val="clear" w:color="auto" w:fill="FFFFFF"/>
            <w:vAlign w:val="center"/>
          </w:tcPr>
          <w:p w14:paraId="58D41110" w14:textId="266E4CE1" w:rsidR="003E721B" w:rsidRDefault="003E721B" w:rsidP="003E721B">
            <w:pPr>
              <w:pStyle w:val="Header"/>
              <w:spacing w:before="120" w:after="120"/>
            </w:pPr>
            <w:r w:rsidRPr="001D0AB6">
              <w:t>ERCOT Market Impact Statement</w:t>
            </w:r>
          </w:p>
        </w:tc>
        <w:tc>
          <w:tcPr>
            <w:tcW w:w="7560" w:type="dxa"/>
            <w:gridSpan w:val="2"/>
            <w:tcBorders>
              <w:bottom w:val="single" w:sz="4" w:space="0" w:color="auto"/>
            </w:tcBorders>
            <w:vAlign w:val="center"/>
          </w:tcPr>
          <w:p w14:paraId="5A9F7C89" w14:textId="70881E11" w:rsidR="003E721B" w:rsidRDefault="003E721B" w:rsidP="003E721B">
            <w:pPr>
              <w:pStyle w:val="NormalArial"/>
              <w:spacing w:before="120" w:after="120"/>
            </w:pPr>
            <w:r w:rsidRPr="001D0AB6">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49BC77" w:rsidR="00BC3ADE" w:rsidRPr="00BC3ADE" w:rsidRDefault="009A3772" w:rsidP="007B3CA5">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139C6BCE" w:rsidR="009A3772" w:rsidRDefault="007E127B">
            <w:pPr>
              <w:pStyle w:val="NormalArial"/>
            </w:pPr>
            <w:r>
              <w:t>Shun Hsien (Fred)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78AD32E" w:rsidR="009A3772" w:rsidRDefault="00DF72CE">
            <w:pPr>
              <w:pStyle w:val="NormalArial"/>
            </w:pPr>
            <w:hyperlink r:id="rId21" w:history="1">
              <w:r w:rsidRPr="0017561C">
                <w:rPr>
                  <w:rStyle w:val="Hyperlink"/>
                </w:rPr>
                <w:t>Shun-Hsien.Huang@ercot.com</w:t>
              </w:r>
            </w:hyperlink>
            <w:r>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lastRenderedPageBreak/>
              <w:t>Company</w:t>
            </w:r>
          </w:p>
        </w:tc>
        <w:tc>
          <w:tcPr>
            <w:tcW w:w="7560" w:type="dxa"/>
            <w:vAlign w:val="center"/>
          </w:tcPr>
          <w:p w14:paraId="00E39457" w14:textId="1B5C3030" w:rsidR="009A3772" w:rsidRDefault="007E127B">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0996AE35" w:rsidR="009A3772" w:rsidRDefault="007E127B">
            <w:pPr>
              <w:pStyle w:val="NormalArial"/>
            </w:pPr>
            <w:r>
              <w:t>512-248-6665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1CCF7D3E" w:rsidR="009A3772" w:rsidRDefault="006176A0">
            <w:pPr>
              <w:pStyle w:val="NormalArial"/>
            </w:pPr>
            <w:r>
              <w:t>None</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435F822" w:rsidR="009A3772" w:rsidRDefault="00D62D86">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8C78F3">
        <w:trPr>
          <w:cantSplit/>
          <w:trHeight w:val="530"/>
        </w:trPr>
        <w:tc>
          <w:tcPr>
            <w:tcW w:w="10440" w:type="dxa"/>
            <w:gridSpan w:val="2"/>
            <w:vAlign w:val="center"/>
          </w:tcPr>
          <w:p w14:paraId="09FF4603" w14:textId="42E915E8" w:rsidR="008C78F3" w:rsidRPr="008C78F3" w:rsidRDefault="009A3772" w:rsidP="008C78F3">
            <w:pPr>
              <w:pStyle w:val="NormalArial"/>
              <w:jc w:val="center"/>
            </w:pPr>
            <w:r w:rsidRPr="007C199B">
              <w:rPr>
                <w:b/>
              </w:rPr>
              <w:t>Market Rules Staff Contact</w:t>
            </w:r>
          </w:p>
        </w:tc>
      </w:tr>
      <w:tr w:rsidR="00DF72CE" w:rsidRPr="00D56D61" w14:paraId="431018CB" w14:textId="77777777" w:rsidTr="00D176CF">
        <w:trPr>
          <w:cantSplit/>
          <w:trHeight w:val="432"/>
        </w:trPr>
        <w:tc>
          <w:tcPr>
            <w:tcW w:w="2880" w:type="dxa"/>
            <w:vAlign w:val="center"/>
          </w:tcPr>
          <w:p w14:paraId="6E559D13" w14:textId="77777777" w:rsidR="00DF72CE" w:rsidRPr="007C199B" w:rsidRDefault="00DF72CE" w:rsidP="00DF72CE">
            <w:pPr>
              <w:pStyle w:val="NormalArial"/>
              <w:rPr>
                <w:b/>
              </w:rPr>
            </w:pPr>
            <w:r w:rsidRPr="007C199B">
              <w:rPr>
                <w:b/>
              </w:rPr>
              <w:t>Name</w:t>
            </w:r>
          </w:p>
        </w:tc>
        <w:tc>
          <w:tcPr>
            <w:tcW w:w="7560" w:type="dxa"/>
            <w:vAlign w:val="center"/>
          </w:tcPr>
          <w:p w14:paraId="6577E16E" w14:textId="517D3E84" w:rsidR="008C78F3" w:rsidRPr="008C78F3" w:rsidRDefault="00DF72CE" w:rsidP="008C78F3">
            <w:pPr>
              <w:pStyle w:val="NormalArial"/>
            </w:pPr>
            <w:r>
              <w:t>Jordan Troublefield</w:t>
            </w:r>
          </w:p>
        </w:tc>
      </w:tr>
      <w:tr w:rsidR="00DF72CE" w:rsidRPr="00D56D61" w14:paraId="56FDD1D3" w14:textId="77777777" w:rsidTr="00D176CF">
        <w:trPr>
          <w:cantSplit/>
          <w:trHeight w:val="432"/>
        </w:trPr>
        <w:tc>
          <w:tcPr>
            <w:tcW w:w="2880" w:type="dxa"/>
            <w:vAlign w:val="center"/>
          </w:tcPr>
          <w:p w14:paraId="5B9409CC" w14:textId="77777777" w:rsidR="00DF72CE" w:rsidRPr="007C199B" w:rsidRDefault="00DF72CE" w:rsidP="00DF72CE">
            <w:pPr>
              <w:pStyle w:val="NormalArial"/>
              <w:rPr>
                <w:b/>
              </w:rPr>
            </w:pPr>
            <w:r w:rsidRPr="007C199B">
              <w:rPr>
                <w:b/>
              </w:rPr>
              <w:t>E-Mail Address</w:t>
            </w:r>
          </w:p>
        </w:tc>
        <w:tc>
          <w:tcPr>
            <w:tcW w:w="7560" w:type="dxa"/>
            <w:vAlign w:val="center"/>
          </w:tcPr>
          <w:p w14:paraId="5948C015" w14:textId="222241B4" w:rsidR="00DF72CE" w:rsidRPr="00D56D61" w:rsidRDefault="00DF72CE" w:rsidP="00DF72CE">
            <w:pPr>
              <w:pStyle w:val="NormalArial"/>
            </w:pPr>
            <w:hyperlink r:id="rId22" w:history="1">
              <w:r w:rsidRPr="0017561C">
                <w:rPr>
                  <w:rStyle w:val="Hyperlink"/>
                </w:rPr>
                <w:t>Jordan.Troublefield@ercot.com</w:t>
              </w:r>
            </w:hyperlink>
            <w:r>
              <w:t xml:space="preserve"> </w:t>
            </w:r>
          </w:p>
        </w:tc>
      </w:tr>
      <w:tr w:rsidR="00DF72CE" w:rsidRPr="005370B5" w14:paraId="5EA87A9F" w14:textId="77777777" w:rsidTr="003E721B">
        <w:trPr>
          <w:cantSplit/>
          <w:trHeight w:val="432"/>
        </w:trPr>
        <w:tc>
          <w:tcPr>
            <w:tcW w:w="2880" w:type="dxa"/>
            <w:tcBorders>
              <w:bottom w:val="single" w:sz="4" w:space="0" w:color="auto"/>
            </w:tcBorders>
            <w:vAlign w:val="center"/>
          </w:tcPr>
          <w:p w14:paraId="62677094" w14:textId="77777777" w:rsidR="00DF72CE" w:rsidRPr="007C199B" w:rsidRDefault="00DF72CE" w:rsidP="00DF72CE">
            <w:pPr>
              <w:pStyle w:val="NormalArial"/>
              <w:rPr>
                <w:b/>
              </w:rPr>
            </w:pPr>
            <w:r w:rsidRPr="007C199B">
              <w:rPr>
                <w:b/>
              </w:rPr>
              <w:t>Phone Number</w:t>
            </w:r>
          </w:p>
        </w:tc>
        <w:tc>
          <w:tcPr>
            <w:tcW w:w="7560" w:type="dxa"/>
            <w:tcBorders>
              <w:bottom w:val="single" w:sz="4" w:space="0" w:color="auto"/>
            </w:tcBorders>
            <w:vAlign w:val="center"/>
          </w:tcPr>
          <w:p w14:paraId="3556D14E" w14:textId="173F5123" w:rsidR="00DF72CE" w:rsidRDefault="00DF72CE" w:rsidP="00DF72CE">
            <w:pPr>
              <w:pStyle w:val="NormalArial"/>
            </w:pPr>
            <w:r w:rsidRPr="00E2266B">
              <w:t>512-248-6521</w:t>
            </w:r>
          </w:p>
        </w:tc>
      </w:tr>
      <w:tr w:rsidR="003E721B" w:rsidRPr="005370B5" w14:paraId="7CB5889E" w14:textId="77777777" w:rsidTr="003E721B">
        <w:trPr>
          <w:cantSplit/>
          <w:trHeight w:val="60"/>
        </w:trPr>
        <w:tc>
          <w:tcPr>
            <w:tcW w:w="2880" w:type="dxa"/>
            <w:tcBorders>
              <w:left w:val="nil"/>
              <w:right w:val="nil"/>
            </w:tcBorders>
            <w:vAlign w:val="center"/>
          </w:tcPr>
          <w:p w14:paraId="2F260FEE" w14:textId="77777777" w:rsidR="003E721B" w:rsidRPr="007C199B" w:rsidRDefault="003E721B">
            <w:pPr>
              <w:pStyle w:val="NormalArial"/>
              <w:rPr>
                <w:b/>
              </w:rPr>
            </w:pPr>
          </w:p>
        </w:tc>
        <w:tc>
          <w:tcPr>
            <w:tcW w:w="7560" w:type="dxa"/>
            <w:tcBorders>
              <w:left w:val="nil"/>
              <w:right w:val="nil"/>
            </w:tcBorders>
            <w:vAlign w:val="center"/>
          </w:tcPr>
          <w:p w14:paraId="623DECE2" w14:textId="77777777" w:rsidR="003E721B" w:rsidRDefault="003E721B">
            <w:pPr>
              <w:pStyle w:val="NormalArial"/>
            </w:pPr>
          </w:p>
        </w:tc>
      </w:tr>
      <w:tr w:rsidR="003E721B" w:rsidRPr="005370B5" w14:paraId="262409C7" w14:textId="77777777" w:rsidTr="009934A6">
        <w:trPr>
          <w:cantSplit/>
          <w:trHeight w:val="432"/>
        </w:trPr>
        <w:tc>
          <w:tcPr>
            <w:tcW w:w="10440" w:type="dxa"/>
            <w:gridSpan w:val="2"/>
            <w:vAlign w:val="center"/>
          </w:tcPr>
          <w:p w14:paraId="02B2F314" w14:textId="60E0F533" w:rsidR="003E721B" w:rsidRPr="003E721B" w:rsidRDefault="003E721B" w:rsidP="003E721B">
            <w:pPr>
              <w:pStyle w:val="NormalArial"/>
              <w:jc w:val="center"/>
              <w:rPr>
                <w:b/>
                <w:bCs/>
              </w:rPr>
            </w:pPr>
            <w:r w:rsidRPr="003E721B">
              <w:rPr>
                <w:b/>
                <w:bCs/>
              </w:rPr>
              <w:t>Comments Received</w:t>
            </w:r>
          </w:p>
        </w:tc>
      </w:tr>
      <w:tr w:rsidR="003E721B" w:rsidRPr="005370B5" w14:paraId="0F35CE22" w14:textId="77777777" w:rsidTr="00D176CF">
        <w:trPr>
          <w:cantSplit/>
          <w:trHeight w:val="432"/>
        </w:trPr>
        <w:tc>
          <w:tcPr>
            <w:tcW w:w="2880" w:type="dxa"/>
            <w:vAlign w:val="center"/>
          </w:tcPr>
          <w:p w14:paraId="34D51000" w14:textId="564C7207" w:rsidR="003E721B" w:rsidRPr="007C199B" w:rsidRDefault="003E721B" w:rsidP="003E721B">
            <w:pPr>
              <w:pStyle w:val="NormalArial"/>
              <w:rPr>
                <w:b/>
              </w:rPr>
            </w:pPr>
            <w:r w:rsidRPr="001D0AB6">
              <w:rPr>
                <w:b/>
              </w:rPr>
              <w:t>Comment Author</w:t>
            </w:r>
          </w:p>
        </w:tc>
        <w:tc>
          <w:tcPr>
            <w:tcW w:w="7560" w:type="dxa"/>
            <w:vAlign w:val="center"/>
          </w:tcPr>
          <w:p w14:paraId="6CD3AA36" w14:textId="4DBF55DA" w:rsidR="003E721B" w:rsidRDefault="003E721B" w:rsidP="003E721B">
            <w:pPr>
              <w:pStyle w:val="NormalArial"/>
            </w:pPr>
            <w:r w:rsidRPr="001D0AB6">
              <w:rPr>
                <w:b/>
              </w:rPr>
              <w:t>Comment Summary</w:t>
            </w:r>
          </w:p>
        </w:tc>
      </w:tr>
      <w:tr w:rsidR="003E721B" w:rsidRPr="005370B5" w14:paraId="453BC641" w14:textId="77777777" w:rsidTr="00D176CF">
        <w:trPr>
          <w:cantSplit/>
          <w:trHeight w:val="432"/>
        </w:trPr>
        <w:tc>
          <w:tcPr>
            <w:tcW w:w="2880" w:type="dxa"/>
            <w:vAlign w:val="center"/>
          </w:tcPr>
          <w:p w14:paraId="004216F7" w14:textId="4449E375" w:rsidR="003E721B" w:rsidRPr="00B24462" w:rsidRDefault="00B24462">
            <w:pPr>
              <w:pStyle w:val="NormalArial"/>
              <w:rPr>
                <w:bCs/>
              </w:rPr>
            </w:pPr>
            <w:r w:rsidRPr="00B24462">
              <w:rPr>
                <w:bCs/>
              </w:rPr>
              <w:t>Jupiter Power 120424</w:t>
            </w:r>
          </w:p>
        </w:tc>
        <w:tc>
          <w:tcPr>
            <w:tcW w:w="7560" w:type="dxa"/>
            <w:vAlign w:val="center"/>
          </w:tcPr>
          <w:p w14:paraId="0277B3DD" w14:textId="46EFC379" w:rsidR="003E721B" w:rsidRDefault="00F55297" w:rsidP="008C78F3">
            <w:pPr>
              <w:pStyle w:val="NormalArial"/>
              <w:spacing w:before="120" w:after="120"/>
            </w:pPr>
            <w:r>
              <w:t>Indicated it cannot support the proposed requirement for grid-forming inverters for ESRs as described in the NOGRR</w:t>
            </w:r>
          </w:p>
        </w:tc>
      </w:tr>
      <w:tr w:rsidR="008C78F3" w:rsidRPr="005370B5" w14:paraId="519665DF" w14:textId="77777777" w:rsidTr="00D176CF">
        <w:trPr>
          <w:cantSplit/>
          <w:trHeight w:val="432"/>
        </w:trPr>
        <w:tc>
          <w:tcPr>
            <w:tcW w:w="2880" w:type="dxa"/>
            <w:vAlign w:val="center"/>
          </w:tcPr>
          <w:p w14:paraId="60D66271" w14:textId="4CBEA72F" w:rsidR="008C78F3" w:rsidRPr="00B24462" w:rsidRDefault="008C78F3">
            <w:pPr>
              <w:pStyle w:val="NormalArial"/>
              <w:rPr>
                <w:bCs/>
              </w:rPr>
            </w:pPr>
            <w:r>
              <w:rPr>
                <w:bCs/>
              </w:rPr>
              <w:t>Plus Power 011525</w:t>
            </w:r>
          </w:p>
        </w:tc>
        <w:tc>
          <w:tcPr>
            <w:tcW w:w="7560" w:type="dxa"/>
            <w:vAlign w:val="center"/>
          </w:tcPr>
          <w:p w14:paraId="1B8B7F11" w14:textId="1F57E116" w:rsidR="008C78F3" w:rsidRDefault="007928C5" w:rsidP="008C78F3">
            <w:pPr>
              <w:pStyle w:val="NormalArial"/>
              <w:spacing w:before="120" w:after="120"/>
            </w:pPr>
            <w:r>
              <w:t xml:space="preserve">Requested ERCOT address a range of questions regarding service integration before moving NOGRR272 forward; emphasized </w:t>
            </w:r>
            <w:r w:rsidR="005B29B3">
              <w:t xml:space="preserve">that </w:t>
            </w:r>
            <w:r>
              <w:t>ERCOT establish a fair and transparent compensation mechanism that recognizes the capital and operational costs incurred by ESRs in providing essential grid-forming services</w:t>
            </w:r>
          </w:p>
        </w:tc>
      </w:tr>
      <w:tr w:rsidR="008C78F3" w:rsidRPr="005370B5" w14:paraId="3E7800A9" w14:textId="77777777" w:rsidTr="00D176CF">
        <w:trPr>
          <w:cantSplit/>
          <w:trHeight w:val="432"/>
        </w:trPr>
        <w:tc>
          <w:tcPr>
            <w:tcW w:w="2880" w:type="dxa"/>
            <w:vAlign w:val="center"/>
          </w:tcPr>
          <w:p w14:paraId="21D9D9CD" w14:textId="1C117511" w:rsidR="008C78F3" w:rsidRPr="00B24462" w:rsidRDefault="008C78F3">
            <w:pPr>
              <w:pStyle w:val="NormalArial"/>
              <w:rPr>
                <w:bCs/>
              </w:rPr>
            </w:pPr>
            <w:r>
              <w:rPr>
                <w:bCs/>
              </w:rPr>
              <w:t>SRDC 011625</w:t>
            </w:r>
          </w:p>
        </w:tc>
        <w:tc>
          <w:tcPr>
            <w:tcW w:w="7560" w:type="dxa"/>
            <w:vAlign w:val="center"/>
          </w:tcPr>
          <w:p w14:paraId="3D8550C2" w14:textId="4402CBF4" w:rsidR="008C78F3" w:rsidRDefault="006F1046" w:rsidP="00CD5215">
            <w:pPr>
              <w:pStyle w:val="NormalArial"/>
              <w:spacing w:before="120" w:after="120"/>
            </w:pPr>
            <w:r>
              <w:t>Stated</w:t>
            </w:r>
            <w:r w:rsidR="007928C5">
              <w:t xml:space="preserve"> that, to avoid potential policy challenges, NOGRR272 requirements should be forward-looking for resources that execute a </w:t>
            </w:r>
            <w:r w:rsidR="007B30F8">
              <w:t>Standard Generation Interconnection Agreement (</w:t>
            </w:r>
            <w:r w:rsidR="007928C5">
              <w:t>SGIA</w:t>
            </w:r>
            <w:r w:rsidR="007B30F8">
              <w:t>)</w:t>
            </w:r>
            <w:r w:rsidR="007928C5">
              <w:t xml:space="preserve"> on or after a date in the future as opposed to retroactively;</w:t>
            </w:r>
            <w:r>
              <w:t xml:space="preserve"> argued that </w:t>
            </w:r>
            <w:r w:rsidR="005B29B3">
              <w:t xml:space="preserve">the </w:t>
            </w:r>
            <w:r>
              <w:t>NOGRR272 requirement to install equipment that is “over and above” existing technology providing additional service to the grid warrants renumeration; and posed additional questions in order to resolve perceived NOGRR272 issues</w:t>
            </w:r>
          </w:p>
        </w:tc>
      </w:tr>
      <w:tr w:rsidR="008C78F3" w:rsidRPr="005370B5" w14:paraId="298BF3CD" w14:textId="77777777" w:rsidTr="00D176CF">
        <w:trPr>
          <w:cantSplit/>
          <w:trHeight w:val="432"/>
        </w:trPr>
        <w:tc>
          <w:tcPr>
            <w:tcW w:w="2880" w:type="dxa"/>
            <w:vAlign w:val="center"/>
          </w:tcPr>
          <w:p w14:paraId="23B20C98" w14:textId="6F922C80" w:rsidR="008C78F3" w:rsidRPr="00B24462" w:rsidRDefault="008C78F3">
            <w:pPr>
              <w:pStyle w:val="NormalArial"/>
              <w:rPr>
                <w:bCs/>
              </w:rPr>
            </w:pPr>
            <w:r>
              <w:rPr>
                <w:bCs/>
              </w:rPr>
              <w:t>Joint Commenters 020525</w:t>
            </w:r>
          </w:p>
        </w:tc>
        <w:tc>
          <w:tcPr>
            <w:tcW w:w="7560" w:type="dxa"/>
            <w:vAlign w:val="center"/>
          </w:tcPr>
          <w:p w14:paraId="0099DBA5" w14:textId="4312F7EE" w:rsidR="008C78F3" w:rsidRDefault="006F1046" w:rsidP="006F1046">
            <w:pPr>
              <w:pStyle w:val="NormalArial"/>
              <w:spacing w:before="120" w:after="120"/>
            </w:pPr>
            <w:r>
              <w:t xml:space="preserve">Expressed concern regarding NOGRR272 mandate that one subset of ERCOT </w:t>
            </w:r>
            <w:r w:rsidR="007B30F8">
              <w:t>r</w:t>
            </w:r>
            <w:r>
              <w:t xml:space="preserve">esources pay for a service </w:t>
            </w:r>
            <w:r w:rsidRPr="006F1046">
              <w:t xml:space="preserve">that results in significant stability benefits to the ERCOT System </w:t>
            </w:r>
            <w:r w:rsidR="00CD5215">
              <w:t>without any rate of return, long-term contract guarantee, or</w:t>
            </w:r>
            <w:r w:rsidR="00FD2CFF">
              <w:t xml:space="preserve"> </w:t>
            </w:r>
            <w:r w:rsidR="00CD5215">
              <w:t>other compensation mechanism</w:t>
            </w:r>
            <w:r w:rsidR="00FD2CFF">
              <w:t xml:space="preserve">; requested ROS continue to table NOGRR272 until Joint Commenters </w:t>
            </w:r>
            <w:r>
              <w:t xml:space="preserve">file anticipated </w:t>
            </w:r>
            <w:r w:rsidR="007B30F8">
              <w:t>Nodal Protocol Revision Request (</w:t>
            </w:r>
            <w:r w:rsidR="00FD2CFF">
              <w:t>NPRR</w:t>
            </w:r>
            <w:r w:rsidR="007B30F8">
              <w:t>)</w:t>
            </w:r>
          </w:p>
        </w:tc>
      </w:tr>
      <w:tr w:rsidR="008C78F3" w:rsidRPr="005370B5" w14:paraId="74E4D206" w14:textId="77777777" w:rsidTr="00D176CF">
        <w:trPr>
          <w:cantSplit/>
          <w:trHeight w:val="432"/>
        </w:trPr>
        <w:tc>
          <w:tcPr>
            <w:tcW w:w="2880" w:type="dxa"/>
            <w:vAlign w:val="center"/>
          </w:tcPr>
          <w:p w14:paraId="0267C2DB" w14:textId="5F6DB6C1" w:rsidR="008C78F3" w:rsidRPr="00B24462" w:rsidRDefault="008C78F3">
            <w:pPr>
              <w:pStyle w:val="NormalArial"/>
              <w:rPr>
                <w:bCs/>
              </w:rPr>
            </w:pPr>
            <w:r>
              <w:rPr>
                <w:bCs/>
              </w:rPr>
              <w:lastRenderedPageBreak/>
              <w:t>Plus Power 051325</w:t>
            </w:r>
          </w:p>
        </w:tc>
        <w:tc>
          <w:tcPr>
            <w:tcW w:w="7560" w:type="dxa"/>
            <w:vAlign w:val="center"/>
          </w:tcPr>
          <w:p w14:paraId="61AAEA21" w14:textId="03A4B536" w:rsidR="008C78F3" w:rsidRDefault="0065349D" w:rsidP="0065349D">
            <w:pPr>
              <w:pStyle w:val="NormalArial"/>
              <w:spacing w:before="120" w:after="120"/>
            </w:pPr>
            <w:r>
              <w:t>Cautioned</w:t>
            </w:r>
            <w:r w:rsidR="006F1046">
              <w:t xml:space="preserve"> that NOGRR272</w:t>
            </w:r>
            <w:r>
              <w:t xml:space="preserve"> fails to account for the additional costs associated with hardware, software</w:t>
            </w:r>
            <w:r w:rsidR="00FD2CFF">
              <w:t>, modeling, testing, and compliance to make facilit</w:t>
            </w:r>
            <w:r w:rsidR="009D5523">
              <w:t>ies</w:t>
            </w:r>
            <w:r w:rsidR="00FD2CFF">
              <w:t xml:space="preserve"> capable of providing </w:t>
            </w:r>
            <w:r w:rsidR="009D5523">
              <w:t>such</w:t>
            </w:r>
            <w:r w:rsidR="00FD2CFF">
              <w:t xml:space="preserve"> services</w:t>
            </w:r>
            <w:r w:rsidR="009D5523">
              <w:t xml:space="preserve">; requested that ERCOT establish a clear regulatory framework for renumeration, define ESR performance requirements more clearly, and integrate grid-forming services into broader </w:t>
            </w:r>
            <w:r w:rsidR="007B30F8">
              <w:t>A</w:t>
            </w:r>
            <w:r w:rsidR="009D5523">
              <w:t xml:space="preserve">ncillary </w:t>
            </w:r>
            <w:r w:rsidR="007B30F8">
              <w:t>S</w:t>
            </w:r>
            <w:r w:rsidR="009D5523">
              <w:t>ervice framework; and encouraged ERCOT withdraw NOGRR272 in preference of NPRR1278</w:t>
            </w:r>
            <w:r w:rsidR="007B30F8">
              <w:t xml:space="preserve">, </w:t>
            </w:r>
            <w:r w:rsidR="007B30F8" w:rsidRPr="007B30F8">
              <w:t>Establishing Advanced Grid Support Service as an Ancillary Service</w:t>
            </w:r>
          </w:p>
        </w:tc>
      </w:tr>
      <w:tr w:rsidR="008C78F3" w:rsidRPr="005370B5" w14:paraId="6BA1D83E" w14:textId="77777777" w:rsidTr="00D176CF">
        <w:trPr>
          <w:cantSplit/>
          <w:trHeight w:val="432"/>
        </w:trPr>
        <w:tc>
          <w:tcPr>
            <w:tcW w:w="2880" w:type="dxa"/>
            <w:vAlign w:val="center"/>
          </w:tcPr>
          <w:p w14:paraId="26394B94" w14:textId="0347898A" w:rsidR="008C78F3" w:rsidRPr="00B24462" w:rsidRDefault="008C78F3">
            <w:pPr>
              <w:pStyle w:val="NormalArial"/>
              <w:rPr>
                <w:bCs/>
              </w:rPr>
            </w:pPr>
            <w:r>
              <w:rPr>
                <w:bCs/>
              </w:rPr>
              <w:t>ERCOT 060425</w:t>
            </w:r>
          </w:p>
        </w:tc>
        <w:tc>
          <w:tcPr>
            <w:tcW w:w="7560" w:type="dxa"/>
            <w:vAlign w:val="center"/>
          </w:tcPr>
          <w:p w14:paraId="7F153511" w14:textId="63F00E83" w:rsidR="008C78F3" w:rsidRDefault="0065349D" w:rsidP="0065349D">
            <w:pPr>
              <w:pStyle w:val="NormalArial"/>
              <w:spacing w:before="120" w:after="120"/>
            </w:pPr>
            <w:r>
              <w:t xml:space="preserve">Offered clarifying edits; cited issues with NPRR1278; requested that ROS advance NOGRR272 in consideration of September 23, 2025 ERCOT Board of Director meeting discussion; and proposed </w:t>
            </w:r>
            <w:r w:rsidR="00A70EE6">
              <w:t>development of a future ERCOT-sponsored NPRR that will implement a one-time</w:t>
            </w:r>
            <w:r w:rsidR="009D5523">
              <w:t xml:space="preserve"> </w:t>
            </w:r>
            <w:r w:rsidR="007B30F8">
              <w:t>a</w:t>
            </w:r>
            <w:r w:rsidR="009D5523">
              <w:t xml:space="preserve">dvanced </w:t>
            </w:r>
            <w:r w:rsidR="007B30F8">
              <w:t>g</w:t>
            </w:r>
            <w:r w:rsidR="009D5523">
              <w:t xml:space="preserve">rid </w:t>
            </w:r>
            <w:r w:rsidR="007B30F8">
              <w:t>s</w:t>
            </w:r>
            <w:r w:rsidR="009D5523">
              <w:t xml:space="preserve">upport new technology incentive concept </w:t>
            </w:r>
            <w:r w:rsidR="00A70EE6">
              <w:t xml:space="preserve">in order </w:t>
            </w:r>
            <w:r w:rsidR="009D5523">
              <w:t xml:space="preserve">to encourage </w:t>
            </w:r>
            <w:r w:rsidR="007B30F8">
              <w:t>advanced grid support</w:t>
            </w:r>
            <w:r w:rsidR="009D5523">
              <w:t xml:space="preserve"> adoption for existing IBRs  </w:t>
            </w:r>
          </w:p>
        </w:tc>
      </w:tr>
      <w:tr w:rsidR="008C78F3" w:rsidRPr="005370B5" w14:paraId="5D8AB2E5" w14:textId="77777777" w:rsidTr="00D176CF">
        <w:trPr>
          <w:cantSplit/>
          <w:trHeight w:val="432"/>
        </w:trPr>
        <w:tc>
          <w:tcPr>
            <w:tcW w:w="2880" w:type="dxa"/>
            <w:vAlign w:val="center"/>
          </w:tcPr>
          <w:p w14:paraId="225E2A1F" w14:textId="68ADA0EE" w:rsidR="008C78F3" w:rsidRPr="00B24462" w:rsidRDefault="008C78F3">
            <w:pPr>
              <w:pStyle w:val="NormalArial"/>
              <w:rPr>
                <w:bCs/>
              </w:rPr>
            </w:pPr>
            <w:r>
              <w:rPr>
                <w:bCs/>
              </w:rPr>
              <w:t>Plus Power 060425</w:t>
            </w:r>
          </w:p>
        </w:tc>
        <w:tc>
          <w:tcPr>
            <w:tcW w:w="7560" w:type="dxa"/>
            <w:vAlign w:val="center"/>
          </w:tcPr>
          <w:p w14:paraId="1182AF45" w14:textId="7942B677" w:rsidR="008C78F3" w:rsidRDefault="0065349D" w:rsidP="0065349D">
            <w:pPr>
              <w:pStyle w:val="NormalArial"/>
              <w:spacing w:before="120" w:after="120"/>
            </w:pPr>
            <w:r>
              <w:t xml:space="preserve">Reiterated NOGRR272 concerns regarding impractical implementation timeline, </w:t>
            </w:r>
            <w:r w:rsidR="00BF4782">
              <w:t xml:space="preserve">ambiguous performance requirements, and assumption that grid-forming functionality is standard or is cost-free in battery storage projects; criticized NOGRR272 as imposing a new regulatory obligation that negatively impacts one type of Generation Resource, namely ESRs, at the benefit of all other types; requested ERCOT reconsider NPRR1278 and withdraw NOGRR272; </w:t>
            </w:r>
            <w:r>
              <w:t xml:space="preserve">and </w:t>
            </w:r>
            <w:r w:rsidR="00BF4782">
              <w:t xml:space="preserve">provided additional edits in event ERCOT </w:t>
            </w:r>
            <w:r>
              <w:t>proceeds</w:t>
            </w:r>
            <w:r w:rsidR="00BF4782">
              <w:t xml:space="preserve"> with NOGRR272</w:t>
            </w:r>
          </w:p>
        </w:tc>
      </w:tr>
      <w:tr w:rsidR="008C78F3" w:rsidRPr="005370B5" w14:paraId="74436D09" w14:textId="77777777" w:rsidTr="00D176CF">
        <w:trPr>
          <w:cantSplit/>
          <w:trHeight w:val="432"/>
        </w:trPr>
        <w:tc>
          <w:tcPr>
            <w:tcW w:w="2880" w:type="dxa"/>
            <w:vAlign w:val="center"/>
          </w:tcPr>
          <w:p w14:paraId="65E081E4" w14:textId="267DD2F9" w:rsidR="008C78F3" w:rsidRPr="00B24462" w:rsidRDefault="008C78F3">
            <w:pPr>
              <w:pStyle w:val="NormalArial"/>
              <w:rPr>
                <w:bCs/>
              </w:rPr>
            </w:pPr>
            <w:r>
              <w:rPr>
                <w:bCs/>
              </w:rPr>
              <w:t>NextEra Energy Resources 061325</w:t>
            </w:r>
          </w:p>
        </w:tc>
        <w:tc>
          <w:tcPr>
            <w:tcW w:w="7560" w:type="dxa"/>
            <w:vAlign w:val="center"/>
          </w:tcPr>
          <w:p w14:paraId="70E3F539" w14:textId="24378385" w:rsidR="008C78F3" w:rsidRPr="000B57B1" w:rsidRDefault="0065349D" w:rsidP="0065349D">
            <w:pPr>
              <w:pStyle w:val="NormalArial"/>
              <w:spacing w:before="120" w:after="120"/>
              <w:rPr>
                <w:rFonts w:cs="Arial"/>
              </w:rPr>
            </w:pPr>
            <w:r>
              <w:rPr>
                <w:rFonts w:cs="Arial"/>
              </w:rPr>
              <w:t>Provided clarification edits; requested that ROS recommend approval of NOGRR272 as amended by the 6/13/25 NextEra Energy Resource comments</w:t>
            </w:r>
          </w:p>
        </w:tc>
      </w:tr>
      <w:tr w:rsidR="008C78F3" w:rsidRPr="005370B5" w14:paraId="1F6B0230" w14:textId="77777777" w:rsidTr="00D176CF">
        <w:trPr>
          <w:cantSplit/>
          <w:trHeight w:val="432"/>
        </w:trPr>
        <w:tc>
          <w:tcPr>
            <w:tcW w:w="2880" w:type="dxa"/>
            <w:vAlign w:val="center"/>
          </w:tcPr>
          <w:p w14:paraId="7E00E5AA" w14:textId="40E6A402" w:rsidR="008C78F3" w:rsidRPr="00B24462" w:rsidRDefault="008C78F3">
            <w:pPr>
              <w:pStyle w:val="NormalArial"/>
              <w:rPr>
                <w:bCs/>
              </w:rPr>
            </w:pPr>
            <w:r>
              <w:rPr>
                <w:bCs/>
              </w:rPr>
              <w:t>ERCOT 070125</w:t>
            </w:r>
          </w:p>
        </w:tc>
        <w:tc>
          <w:tcPr>
            <w:tcW w:w="7560" w:type="dxa"/>
            <w:vAlign w:val="center"/>
          </w:tcPr>
          <w:p w14:paraId="0377A113" w14:textId="714CF2C0" w:rsidR="008C78F3" w:rsidRDefault="000B57B1" w:rsidP="000B57B1">
            <w:pPr>
              <w:pStyle w:val="NormalArial"/>
              <w:spacing w:before="120" w:after="120"/>
            </w:pPr>
            <w:r>
              <w:t xml:space="preserve">Responded to </w:t>
            </w:r>
            <w:r w:rsidR="0065349D">
              <w:t>issues raised in</w:t>
            </w:r>
            <w:r>
              <w:t xml:space="preserve"> 6/4/25 Plus Power and 6/13/25 NextEra Energy Resource comments; proposed additional edits; and committed to working with stakeholders to develop a market-based framework to compensate ESRs if withholding headroom and maintaining </w:t>
            </w:r>
            <w:r w:rsidR="00896099">
              <w:t>State of Charge (</w:t>
            </w:r>
            <w:r>
              <w:t>SOC</w:t>
            </w:r>
            <w:r w:rsidR="00896099">
              <w:t>)</w:t>
            </w:r>
            <w:r>
              <w:t xml:space="preserve"> becomes necessary in the future</w:t>
            </w:r>
          </w:p>
        </w:tc>
      </w:tr>
      <w:tr w:rsidR="008C78F3" w:rsidRPr="005370B5" w14:paraId="2971D367" w14:textId="77777777" w:rsidTr="00D176CF">
        <w:trPr>
          <w:cantSplit/>
          <w:trHeight w:val="432"/>
        </w:trPr>
        <w:tc>
          <w:tcPr>
            <w:tcW w:w="2880" w:type="dxa"/>
            <w:vAlign w:val="center"/>
          </w:tcPr>
          <w:p w14:paraId="093C08C0" w14:textId="148E1A13" w:rsidR="008C78F3" w:rsidRPr="00B24462" w:rsidRDefault="008C78F3">
            <w:pPr>
              <w:pStyle w:val="NormalArial"/>
              <w:rPr>
                <w:bCs/>
              </w:rPr>
            </w:pPr>
            <w:r>
              <w:rPr>
                <w:bCs/>
              </w:rPr>
              <w:t>Plus Power 070825</w:t>
            </w:r>
          </w:p>
        </w:tc>
        <w:tc>
          <w:tcPr>
            <w:tcW w:w="7560" w:type="dxa"/>
            <w:vAlign w:val="center"/>
          </w:tcPr>
          <w:p w14:paraId="5F2855D6" w14:textId="0178F7C0" w:rsidR="008C78F3" w:rsidRDefault="00392C0E" w:rsidP="000B57B1">
            <w:pPr>
              <w:pStyle w:val="NormalArial"/>
              <w:spacing w:before="120" w:after="120"/>
            </w:pPr>
            <w:r>
              <w:t>Expressed continued opposition of NOGRR272</w:t>
            </w:r>
            <w:r w:rsidR="00061BED">
              <w:t xml:space="preserve"> </w:t>
            </w:r>
            <w:r>
              <w:t xml:space="preserve">on grounds of not being technology-neutral; requested that, if ERCOT not withdraw NOGRR272 in favor of NPRR1278, </w:t>
            </w:r>
            <w:r w:rsidR="00061BED">
              <w:t xml:space="preserve">ERCOT </w:t>
            </w:r>
            <w:r>
              <w:t>revise NOGRR272 per provided phased approach language</w:t>
            </w:r>
          </w:p>
        </w:tc>
      </w:tr>
      <w:tr w:rsidR="008C78F3" w:rsidRPr="005370B5" w14:paraId="1405FAA9" w14:textId="77777777" w:rsidTr="00D176CF">
        <w:trPr>
          <w:cantSplit/>
          <w:trHeight w:val="432"/>
        </w:trPr>
        <w:tc>
          <w:tcPr>
            <w:tcW w:w="2880" w:type="dxa"/>
            <w:vAlign w:val="center"/>
          </w:tcPr>
          <w:p w14:paraId="347D4894" w14:textId="66D02C7F" w:rsidR="008C78F3" w:rsidRPr="00B24462" w:rsidRDefault="008C78F3">
            <w:pPr>
              <w:pStyle w:val="NormalArial"/>
              <w:rPr>
                <w:bCs/>
              </w:rPr>
            </w:pPr>
            <w:r>
              <w:rPr>
                <w:bCs/>
              </w:rPr>
              <w:lastRenderedPageBreak/>
              <w:t>Joint Commenters 070925</w:t>
            </w:r>
          </w:p>
        </w:tc>
        <w:tc>
          <w:tcPr>
            <w:tcW w:w="7560" w:type="dxa"/>
            <w:vAlign w:val="center"/>
          </w:tcPr>
          <w:p w14:paraId="45561F92" w14:textId="69F9E763" w:rsidR="008C78F3" w:rsidRDefault="008A50C8" w:rsidP="008C78F3">
            <w:pPr>
              <w:pStyle w:val="NormalArial"/>
              <w:spacing w:before="120" w:after="120"/>
            </w:pPr>
            <w:bookmarkStart w:id="0" w:name="_Hlk199700393"/>
            <w:bookmarkStart w:id="1" w:name="_Hlk199700004"/>
            <w:r>
              <w:t xml:space="preserve">Proposed additional edits regarding effective date and compliance concerns on top of the 7/1/25 ERCOT comments; </w:t>
            </w:r>
            <w:r w:rsidR="00061BED">
              <w:t>requested that ROS recommend approval of NOGRR272 as amended by the 7/9/25 Joint Commenters comments or, alternatively, continue to table NOGRR272 for continued discussion</w:t>
            </w:r>
            <w:bookmarkEnd w:id="0"/>
            <w:bookmarkEnd w:id="1"/>
            <w:r w:rsidR="00176427">
              <w:t>; committed to supporting</w:t>
            </w:r>
            <w:r>
              <w:t xml:space="preserve"> Urgent status request if necessary for NOGRR272 to receive September 23, 2025 ERCOT Board of Directors meeting discussion</w:t>
            </w:r>
          </w:p>
        </w:tc>
      </w:tr>
      <w:tr w:rsidR="008C78F3" w:rsidRPr="005370B5" w14:paraId="68488B18" w14:textId="77777777" w:rsidTr="00D176CF">
        <w:trPr>
          <w:cantSplit/>
          <w:trHeight w:val="432"/>
        </w:trPr>
        <w:tc>
          <w:tcPr>
            <w:tcW w:w="2880" w:type="dxa"/>
            <w:vAlign w:val="center"/>
          </w:tcPr>
          <w:p w14:paraId="35A4642C" w14:textId="444855DC" w:rsidR="008C78F3" w:rsidRPr="00B24462" w:rsidRDefault="008C78F3">
            <w:pPr>
              <w:pStyle w:val="NormalArial"/>
              <w:rPr>
                <w:bCs/>
              </w:rPr>
            </w:pPr>
            <w:r>
              <w:rPr>
                <w:bCs/>
              </w:rPr>
              <w:t>HGP Storage 071025</w:t>
            </w:r>
          </w:p>
        </w:tc>
        <w:tc>
          <w:tcPr>
            <w:tcW w:w="7560" w:type="dxa"/>
            <w:vAlign w:val="center"/>
          </w:tcPr>
          <w:p w14:paraId="7EA3AD9E" w14:textId="36ADE6E0" w:rsidR="008C78F3" w:rsidRDefault="00176427" w:rsidP="00176427">
            <w:pPr>
              <w:pStyle w:val="NormalArial"/>
              <w:spacing w:before="120" w:after="120"/>
            </w:pPr>
            <w:r>
              <w:t xml:space="preserve">Requested ERCOT </w:t>
            </w:r>
            <w:r w:rsidR="008A50C8">
              <w:t xml:space="preserve">revise NOGRR272 or shift to </w:t>
            </w:r>
            <w:r>
              <w:t xml:space="preserve">a market-based, inclusive </w:t>
            </w:r>
            <w:r w:rsidR="007B30F8">
              <w:t>advanced grid support</w:t>
            </w:r>
            <w:r>
              <w:t xml:space="preserve"> framework that acknowledges investment realities and statutory limits</w:t>
            </w:r>
          </w:p>
        </w:tc>
      </w:tr>
      <w:tr w:rsidR="003E721B" w:rsidRPr="005370B5" w14:paraId="638F3B2B" w14:textId="77777777" w:rsidTr="003E721B">
        <w:trPr>
          <w:cantSplit/>
          <w:trHeight w:val="60"/>
        </w:trPr>
        <w:tc>
          <w:tcPr>
            <w:tcW w:w="2880" w:type="dxa"/>
            <w:tcBorders>
              <w:left w:val="nil"/>
              <w:right w:val="nil"/>
            </w:tcBorders>
            <w:vAlign w:val="center"/>
          </w:tcPr>
          <w:p w14:paraId="085F6F0A" w14:textId="77777777" w:rsidR="003E721B" w:rsidRPr="007C199B" w:rsidRDefault="003E721B">
            <w:pPr>
              <w:pStyle w:val="NormalArial"/>
              <w:rPr>
                <w:b/>
              </w:rPr>
            </w:pPr>
          </w:p>
        </w:tc>
        <w:tc>
          <w:tcPr>
            <w:tcW w:w="7560" w:type="dxa"/>
            <w:tcBorders>
              <w:left w:val="nil"/>
              <w:right w:val="nil"/>
            </w:tcBorders>
            <w:vAlign w:val="center"/>
          </w:tcPr>
          <w:p w14:paraId="50338557" w14:textId="77777777" w:rsidR="003E721B" w:rsidRDefault="003E721B">
            <w:pPr>
              <w:pStyle w:val="NormalArial"/>
            </w:pPr>
          </w:p>
        </w:tc>
      </w:tr>
      <w:tr w:rsidR="003E721B" w:rsidRPr="005370B5" w14:paraId="17DEE73F" w14:textId="77777777" w:rsidTr="007A314E">
        <w:trPr>
          <w:cantSplit/>
          <w:trHeight w:val="432"/>
        </w:trPr>
        <w:tc>
          <w:tcPr>
            <w:tcW w:w="10440" w:type="dxa"/>
            <w:gridSpan w:val="2"/>
            <w:vAlign w:val="center"/>
          </w:tcPr>
          <w:p w14:paraId="581E2784" w14:textId="1AF5C66E" w:rsidR="003E721B" w:rsidRPr="003E721B" w:rsidRDefault="003E721B" w:rsidP="003E721B">
            <w:pPr>
              <w:pStyle w:val="NormalArial"/>
              <w:jc w:val="center"/>
              <w:rPr>
                <w:b/>
                <w:bCs/>
              </w:rPr>
            </w:pPr>
            <w:r w:rsidRPr="003E721B">
              <w:rPr>
                <w:b/>
                <w:bCs/>
              </w:rPr>
              <w:t>Market Rules Notes</w:t>
            </w:r>
          </w:p>
        </w:tc>
      </w:tr>
    </w:tbl>
    <w:p w14:paraId="00750513" w14:textId="6B172E8A" w:rsidR="009A3772" w:rsidRDefault="003E721B" w:rsidP="003E721B">
      <w:pPr>
        <w:tabs>
          <w:tab w:val="num" w:pos="0"/>
        </w:tabs>
        <w:spacing w:before="120" w:after="120"/>
        <w:rPr>
          <w:rFonts w:ascii="Arial" w:hAnsi="Arial" w:cs="Arial"/>
        </w:rPr>
      </w:pPr>
      <w:r>
        <w:rPr>
          <w:rFonts w:ascii="Arial" w:hAnsi="Arial" w:cs="Arial"/>
        </w:rPr>
        <w:t>None</w:t>
      </w:r>
    </w:p>
    <w:p w14:paraId="09B6402B" w14:textId="77777777" w:rsidR="008C78F3" w:rsidRPr="00D56D61" w:rsidRDefault="008C78F3" w:rsidP="003E721B">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74837AB0" w14:textId="77777777" w:rsidR="00EB4F0E" w:rsidRPr="00D47768" w:rsidRDefault="00EB4F0E" w:rsidP="00EB4F0E">
      <w:pPr>
        <w:keepNext/>
        <w:tabs>
          <w:tab w:val="left" w:pos="720"/>
        </w:tabs>
        <w:spacing w:before="240" w:after="240"/>
        <w:outlineLvl w:val="1"/>
        <w:rPr>
          <w:ins w:id="2" w:author="ERCOT" w:date="2024-10-31T10:26:00Z"/>
          <w:b/>
          <w:szCs w:val="20"/>
        </w:rPr>
      </w:pPr>
      <w:ins w:id="3" w:author="ERCOT" w:date="2024-10-31T10:26:00Z">
        <w:r w:rsidRPr="00D47768">
          <w:rPr>
            <w:b/>
            <w:szCs w:val="20"/>
          </w:rPr>
          <w:t>2.1</w:t>
        </w:r>
        <w:r>
          <w:rPr>
            <w:b/>
            <w:szCs w:val="20"/>
          </w:rPr>
          <w:t>4</w:t>
        </w:r>
        <w:r w:rsidRPr="00D47768">
          <w:rPr>
            <w:b/>
            <w:szCs w:val="20"/>
          </w:rPr>
          <w:tab/>
        </w:r>
        <w:r>
          <w:rPr>
            <w:b/>
            <w:szCs w:val="20"/>
          </w:rPr>
          <w:t>Advanced Grid Support Requirements for Inverter-Based ESRs</w:t>
        </w:r>
      </w:ins>
    </w:p>
    <w:p w14:paraId="7306A4CD" w14:textId="77777777" w:rsidR="00EB4F0E" w:rsidRDefault="00EB4F0E" w:rsidP="00EB4F0E">
      <w:pPr>
        <w:spacing w:after="240"/>
        <w:ind w:left="720" w:hanging="720"/>
        <w:rPr>
          <w:ins w:id="4" w:author="ERCOT" w:date="2024-10-31T10:26:00Z"/>
          <w:iCs/>
          <w:szCs w:val="20"/>
        </w:rPr>
      </w:pPr>
      <w:ins w:id="5" w:author="ERCOT" w:date="2024-10-31T10:26:00Z">
        <w:r w:rsidRPr="00DA7365">
          <w:rPr>
            <w:iCs/>
            <w:szCs w:val="20"/>
          </w:rPr>
          <w:t>(1)</w:t>
        </w:r>
        <w:r w:rsidRPr="00DA7365">
          <w:rPr>
            <w:iCs/>
            <w:szCs w:val="20"/>
          </w:rPr>
          <w:tab/>
        </w:r>
        <w:r w:rsidRPr="00DA7365">
          <w:t xml:space="preserve">An </w:t>
        </w:r>
        <w:r>
          <w:t xml:space="preserve">Energy Storage Resource (ESR) </w:t>
        </w:r>
        <w:r w:rsidRPr="00DA7365">
          <w:t xml:space="preserve">that interconnects to the ERCOT </w:t>
        </w:r>
        <w:r>
          <w:t xml:space="preserve">Transmission Grid </w:t>
        </w:r>
        <w:r w:rsidRPr="00DA7365">
          <w:t xml:space="preserve">pursuant to a Standard Generation Interconnection Agreement (SGIA) executed on or </w:t>
        </w:r>
        <w:r w:rsidRPr="000209D1">
          <w:t xml:space="preserve">after </w:t>
        </w:r>
        <w:r>
          <w:t>April</w:t>
        </w:r>
        <w:r w:rsidRPr="000209D1">
          <w:t xml:space="preserve"> 1, 2025</w:t>
        </w:r>
        <w:r w:rsidRPr="00A419D0">
          <w:t xml:space="preserve"> </w:t>
        </w:r>
        <w:r w:rsidRPr="000209D1">
          <w:rPr>
            <w:iCs/>
            <w:szCs w:val="20"/>
          </w:rPr>
          <w:t>shall comply with the requirements of this Section.</w:t>
        </w:r>
        <w:r>
          <w:rPr>
            <w:iCs/>
            <w:szCs w:val="20"/>
          </w:rPr>
          <w:t xml:space="preserve">  </w:t>
        </w:r>
      </w:ins>
    </w:p>
    <w:p w14:paraId="60ED37D8" w14:textId="77777777" w:rsidR="00EB4F0E" w:rsidRPr="00BA2009" w:rsidRDefault="00EB4F0E" w:rsidP="00EB4F0E">
      <w:pPr>
        <w:spacing w:after="240"/>
        <w:ind w:left="1440" w:hanging="720"/>
        <w:rPr>
          <w:ins w:id="6" w:author="ERCOT" w:date="2024-10-31T10:26:00Z"/>
        </w:rPr>
      </w:pPr>
      <w:ins w:id="7" w:author="ERCOT" w:date="2024-10-31T10:26:00Z">
        <w:r w:rsidRPr="00D47768">
          <w:t>(a)</w:t>
        </w:r>
        <w:r w:rsidRPr="00D47768">
          <w:tab/>
        </w:r>
        <w:r>
          <w:t>An ESR shall maintain an internal voltage phasor that is constant or near-constant in the sub-transient to transient timeframe.  An ESR shall immediately respond to changes in the external system and maintain ESR control stability during normal and disturbance conditions.  The voltage phasor must be controlled to maintain synchronism with the ERCOT Transmission Grid and regulate real power and Reactive Power appropriately to support the ERCOT Transmission Grid</w:t>
        </w:r>
        <w:r w:rsidRPr="00D47768">
          <w:t>.</w:t>
        </w:r>
      </w:ins>
    </w:p>
    <w:p w14:paraId="4F05D7A5" w14:textId="77864149" w:rsidR="007E127B" w:rsidRPr="00BA2009" w:rsidRDefault="007E127B" w:rsidP="00EB4F0E">
      <w:pPr>
        <w:keepNext/>
        <w:tabs>
          <w:tab w:val="left" w:pos="720"/>
        </w:tabs>
        <w:spacing w:before="240" w:after="240"/>
        <w:outlineLvl w:val="1"/>
      </w:pPr>
    </w:p>
    <w:sectPr w:rsidR="007E127B"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56AF2278" w:rsidR="00D176CF" w:rsidRDefault="00364C88">
    <w:pPr>
      <w:pStyle w:val="Footer"/>
      <w:tabs>
        <w:tab w:val="clear" w:pos="4320"/>
        <w:tab w:val="clear" w:pos="8640"/>
        <w:tab w:val="right" w:pos="9360"/>
      </w:tabs>
      <w:rPr>
        <w:rFonts w:ascii="Arial" w:hAnsi="Arial" w:cs="Arial"/>
        <w:sz w:val="18"/>
      </w:rPr>
    </w:pPr>
    <w:r>
      <w:rPr>
        <w:rFonts w:ascii="Arial" w:hAnsi="Arial" w:cs="Arial"/>
        <w:sz w:val="18"/>
      </w:rPr>
      <w:t>272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B55B1">
      <w:rPr>
        <w:rFonts w:ascii="Arial" w:hAnsi="Arial" w:cs="Arial"/>
        <w:sz w:val="18"/>
      </w:rPr>
      <w:t>-</w:t>
    </w:r>
    <w:r w:rsidR="00DF72CE">
      <w:rPr>
        <w:rFonts w:ascii="Arial" w:hAnsi="Arial" w:cs="Arial"/>
        <w:sz w:val="18"/>
      </w:rPr>
      <w:t xml:space="preserve">18 </w:t>
    </w:r>
    <w:r w:rsidR="003E721B">
      <w:rPr>
        <w:rFonts w:ascii="Arial" w:hAnsi="Arial" w:cs="Arial"/>
        <w:sz w:val="18"/>
      </w:rPr>
      <w:t>ROS Report</w:t>
    </w:r>
    <w:r w:rsidR="00D176CF">
      <w:rPr>
        <w:rFonts w:ascii="Arial" w:hAnsi="Arial" w:cs="Arial"/>
        <w:sz w:val="18"/>
      </w:rPr>
      <w:t xml:space="preserve"> </w:t>
    </w:r>
    <w:r w:rsidR="00DF72CE">
      <w:rPr>
        <w:rFonts w:ascii="Arial" w:hAnsi="Arial" w:cs="Arial"/>
        <w:sz w:val="18"/>
      </w:rPr>
      <w:t>071</w:t>
    </w:r>
    <w:r w:rsidR="008C78F3">
      <w:rPr>
        <w:rFonts w:ascii="Arial" w:hAnsi="Arial" w:cs="Arial"/>
        <w:sz w:val="18"/>
      </w:rPr>
      <w:t>0</w:t>
    </w:r>
    <w:r w:rsidR="00DF72CE">
      <w:rPr>
        <w:rFonts w:ascii="Arial" w:hAnsi="Arial" w:cs="Arial"/>
        <w:sz w:val="18"/>
      </w:rPr>
      <w:t xml:space="preserve">25 </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812D43E" w:rsidR="00D176CF" w:rsidRDefault="003E721B" w:rsidP="00816950">
    <w:pPr>
      <w:pStyle w:val="Header"/>
      <w:jc w:val="center"/>
      <w:rPr>
        <w:sz w:val="32"/>
      </w:rPr>
    </w:pPr>
    <w:r>
      <w:rPr>
        <w:sz w:val="32"/>
      </w:rPr>
      <w:t>ROS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BE2AB8"/>
    <w:multiLevelType w:val="hybridMultilevel"/>
    <w:tmpl w:val="68168C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2C24A4"/>
    <w:multiLevelType w:val="hybridMultilevel"/>
    <w:tmpl w:val="394A4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2B13F6"/>
    <w:multiLevelType w:val="hybridMultilevel"/>
    <w:tmpl w:val="82C8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3"/>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1"/>
  </w:num>
  <w:num w:numId="17" w16cid:durableId="664669829">
    <w:abstractNumId w:val="12"/>
  </w:num>
  <w:num w:numId="18" w16cid:durableId="1951931829">
    <w:abstractNumId w:val="4"/>
  </w:num>
  <w:num w:numId="19" w16cid:durableId="465128936">
    <w:abstractNumId w:val="9"/>
  </w:num>
  <w:num w:numId="20" w16cid:durableId="583228674">
    <w:abstractNumId w:val="2"/>
  </w:num>
  <w:num w:numId="21" w16cid:durableId="51926035">
    <w:abstractNumId w:val="5"/>
  </w:num>
  <w:num w:numId="22" w16cid:durableId="197813407">
    <w:abstractNumId w:val="10"/>
  </w:num>
  <w:num w:numId="23" w16cid:durableId="23589659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1BED"/>
    <w:rsid w:val="00064B44"/>
    <w:rsid w:val="00067FE2"/>
    <w:rsid w:val="0007682E"/>
    <w:rsid w:val="00090947"/>
    <w:rsid w:val="00094DDC"/>
    <w:rsid w:val="000B57B1"/>
    <w:rsid w:val="000C62B7"/>
    <w:rsid w:val="000D1AEB"/>
    <w:rsid w:val="000D3E64"/>
    <w:rsid w:val="000F13C5"/>
    <w:rsid w:val="00105A36"/>
    <w:rsid w:val="00112F09"/>
    <w:rsid w:val="001313B4"/>
    <w:rsid w:val="0014546D"/>
    <w:rsid w:val="001500D9"/>
    <w:rsid w:val="00156DB7"/>
    <w:rsid w:val="00157228"/>
    <w:rsid w:val="00160C3C"/>
    <w:rsid w:val="00176427"/>
    <w:rsid w:val="0017783C"/>
    <w:rsid w:val="0019314C"/>
    <w:rsid w:val="001F38F0"/>
    <w:rsid w:val="00237430"/>
    <w:rsid w:val="002565D2"/>
    <w:rsid w:val="00267DE0"/>
    <w:rsid w:val="00276A99"/>
    <w:rsid w:val="00286AD9"/>
    <w:rsid w:val="002909DD"/>
    <w:rsid w:val="002966F3"/>
    <w:rsid w:val="002B69F3"/>
    <w:rsid w:val="002B763A"/>
    <w:rsid w:val="002D0861"/>
    <w:rsid w:val="002D382A"/>
    <w:rsid w:val="002D5643"/>
    <w:rsid w:val="002F1EDD"/>
    <w:rsid w:val="003013F2"/>
    <w:rsid w:val="0030232A"/>
    <w:rsid w:val="0030694A"/>
    <w:rsid w:val="003069F4"/>
    <w:rsid w:val="00360920"/>
    <w:rsid w:val="003618DF"/>
    <w:rsid w:val="00364C88"/>
    <w:rsid w:val="00384709"/>
    <w:rsid w:val="00386C35"/>
    <w:rsid w:val="00392C0E"/>
    <w:rsid w:val="00394D43"/>
    <w:rsid w:val="003A3D77"/>
    <w:rsid w:val="003B4A26"/>
    <w:rsid w:val="003B5AED"/>
    <w:rsid w:val="003C293D"/>
    <w:rsid w:val="003C6B7B"/>
    <w:rsid w:val="003E1027"/>
    <w:rsid w:val="003E2750"/>
    <w:rsid w:val="003E721B"/>
    <w:rsid w:val="004135BD"/>
    <w:rsid w:val="004302A4"/>
    <w:rsid w:val="00444923"/>
    <w:rsid w:val="004463BA"/>
    <w:rsid w:val="00446B8D"/>
    <w:rsid w:val="00463BA1"/>
    <w:rsid w:val="00481B7A"/>
    <w:rsid w:val="004822D4"/>
    <w:rsid w:val="004824CB"/>
    <w:rsid w:val="0049290B"/>
    <w:rsid w:val="004A4451"/>
    <w:rsid w:val="004C0217"/>
    <w:rsid w:val="004D3958"/>
    <w:rsid w:val="005008DF"/>
    <w:rsid w:val="005045D0"/>
    <w:rsid w:val="00534C6C"/>
    <w:rsid w:val="00563DC3"/>
    <w:rsid w:val="005841C0"/>
    <w:rsid w:val="00584D0C"/>
    <w:rsid w:val="0059260F"/>
    <w:rsid w:val="005928F2"/>
    <w:rsid w:val="005B29B3"/>
    <w:rsid w:val="005B55B1"/>
    <w:rsid w:val="005C4E79"/>
    <w:rsid w:val="005D3161"/>
    <w:rsid w:val="005E5074"/>
    <w:rsid w:val="00612E4F"/>
    <w:rsid w:val="00615D5E"/>
    <w:rsid w:val="006176A0"/>
    <w:rsid w:val="00622E99"/>
    <w:rsid w:val="00622EB5"/>
    <w:rsid w:val="00625E5D"/>
    <w:rsid w:val="00627C33"/>
    <w:rsid w:val="0065349D"/>
    <w:rsid w:val="006577D3"/>
    <w:rsid w:val="0066370F"/>
    <w:rsid w:val="006A0784"/>
    <w:rsid w:val="006A697B"/>
    <w:rsid w:val="006B1F91"/>
    <w:rsid w:val="006B4DDE"/>
    <w:rsid w:val="006C5296"/>
    <w:rsid w:val="006F1046"/>
    <w:rsid w:val="00700B79"/>
    <w:rsid w:val="007108CB"/>
    <w:rsid w:val="007124CF"/>
    <w:rsid w:val="00743968"/>
    <w:rsid w:val="007762A2"/>
    <w:rsid w:val="00785415"/>
    <w:rsid w:val="00790849"/>
    <w:rsid w:val="00791CB9"/>
    <w:rsid w:val="007928C5"/>
    <w:rsid w:val="00793130"/>
    <w:rsid w:val="007B30F8"/>
    <w:rsid w:val="007B3233"/>
    <w:rsid w:val="007B3CA5"/>
    <w:rsid w:val="007B5163"/>
    <w:rsid w:val="007B5A42"/>
    <w:rsid w:val="007B7615"/>
    <w:rsid w:val="007C140B"/>
    <w:rsid w:val="007C199B"/>
    <w:rsid w:val="007D0152"/>
    <w:rsid w:val="007D3073"/>
    <w:rsid w:val="007D4692"/>
    <w:rsid w:val="007D64B9"/>
    <w:rsid w:val="007D72D4"/>
    <w:rsid w:val="007E0452"/>
    <w:rsid w:val="007E127B"/>
    <w:rsid w:val="007F7110"/>
    <w:rsid w:val="008070C0"/>
    <w:rsid w:val="00811C12"/>
    <w:rsid w:val="00816950"/>
    <w:rsid w:val="00845778"/>
    <w:rsid w:val="008570D5"/>
    <w:rsid w:val="008573F2"/>
    <w:rsid w:val="00881A36"/>
    <w:rsid w:val="00887E28"/>
    <w:rsid w:val="00891F44"/>
    <w:rsid w:val="0089606C"/>
    <w:rsid w:val="00896099"/>
    <w:rsid w:val="008A18D5"/>
    <w:rsid w:val="008A50C8"/>
    <w:rsid w:val="008C78F3"/>
    <w:rsid w:val="008D3031"/>
    <w:rsid w:val="008D5C3A"/>
    <w:rsid w:val="008E6DA2"/>
    <w:rsid w:val="00907B1E"/>
    <w:rsid w:val="009214B6"/>
    <w:rsid w:val="00930AD0"/>
    <w:rsid w:val="00943AFD"/>
    <w:rsid w:val="00955384"/>
    <w:rsid w:val="00963A51"/>
    <w:rsid w:val="00981697"/>
    <w:rsid w:val="00983B6E"/>
    <w:rsid w:val="009936F8"/>
    <w:rsid w:val="009A3772"/>
    <w:rsid w:val="009D17F0"/>
    <w:rsid w:val="009D5523"/>
    <w:rsid w:val="009F6987"/>
    <w:rsid w:val="009F739B"/>
    <w:rsid w:val="00A42796"/>
    <w:rsid w:val="00A5311D"/>
    <w:rsid w:val="00A70EE6"/>
    <w:rsid w:val="00AA5784"/>
    <w:rsid w:val="00AC5DFF"/>
    <w:rsid w:val="00AD3B58"/>
    <w:rsid w:val="00AF56C6"/>
    <w:rsid w:val="00B032E8"/>
    <w:rsid w:val="00B24462"/>
    <w:rsid w:val="00B57F96"/>
    <w:rsid w:val="00B67892"/>
    <w:rsid w:val="00BA4D33"/>
    <w:rsid w:val="00BC2D06"/>
    <w:rsid w:val="00BC3ADE"/>
    <w:rsid w:val="00BD7793"/>
    <w:rsid w:val="00BE564A"/>
    <w:rsid w:val="00BF4782"/>
    <w:rsid w:val="00C744EB"/>
    <w:rsid w:val="00C76A2C"/>
    <w:rsid w:val="00C8120A"/>
    <w:rsid w:val="00C90702"/>
    <w:rsid w:val="00C917FF"/>
    <w:rsid w:val="00C9766A"/>
    <w:rsid w:val="00CA699C"/>
    <w:rsid w:val="00CC4F39"/>
    <w:rsid w:val="00CD5215"/>
    <w:rsid w:val="00CD544C"/>
    <w:rsid w:val="00CF4256"/>
    <w:rsid w:val="00D04FE8"/>
    <w:rsid w:val="00D176CF"/>
    <w:rsid w:val="00D271E3"/>
    <w:rsid w:val="00D47A80"/>
    <w:rsid w:val="00D512D4"/>
    <w:rsid w:val="00D62D86"/>
    <w:rsid w:val="00D70BA5"/>
    <w:rsid w:val="00D71E21"/>
    <w:rsid w:val="00D76EF1"/>
    <w:rsid w:val="00D77050"/>
    <w:rsid w:val="00D85807"/>
    <w:rsid w:val="00D86406"/>
    <w:rsid w:val="00D87349"/>
    <w:rsid w:val="00D91EE9"/>
    <w:rsid w:val="00D969BB"/>
    <w:rsid w:val="00D96C0E"/>
    <w:rsid w:val="00D97220"/>
    <w:rsid w:val="00DF72CE"/>
    <w:rsid w:val="00E14D47"/>
    <w:rsid w:val="00E1641C"/>
    <w:rsid w:val="00E26708"/>
    <w:rsid w:val="00E34958"/>
    <w:rsid w:val="00E37AB0"/>
    <w:rsid w:val="00E653E7"/>
    <w:rsid w:val="00E71C39"/>
    <w:rsid w:val="00EA56E6"/>
    <w:rsid w:val="00EB4F0E"/>
    <w:rsid w:val="00EB77EB"/>
    <w:rsid w:val="00EC335F"/>
    <w:rsid w:val="00EC48FB"/>
    <w:rsid w:val="00EF232A"/>
    <w:rsid w:val="00EF437D"/>
    <w:rsid w:val="00EF5905"/>
    <w:rsid w:val="00F05A69"/>
    <w:rsid w:val="00F134E7"/>
    <w:rsid w:val="00F20B68"/>
    <w:rsid w:val="00F43FFD"/>
    <w:rsid w:val="00F44236"/>
    <w:rsid w:val="00F52517"/>
    <w:rsid w:val="00F55297"/>
    <w:rsid w:val="00F75193"/>
    <w:rsid w:val="00FA5764"/>
    <w:rsid w:val="00FA57B2"/>
    <w:rsid w:val="00FB509B"/>
    <w:rsid w:val="00FB78D9"/>
    <w:rsid w:val="00FC34E9"/>
    <w:rsid w:val="00FC3D4B"/>
    <w:rsid w:val="00FC6312"/>
    <w:rsid w:val="00FD2CFF"/>
    <w:rsid w:val="00FE36E3"/>
    <w:rsid w:val="00FE6B01"/>
    <w:rsid w:val="00FF4ADF"/>
    <w:rsid w:val="00FF58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955384"/>
    <w:rPr>
      <w:b/>
      <w:sz w:val="24"/>
    </w:rPr>
  </w:style>
  <w:style w:type="character" w:styleId="UnresolvedMention">
    <w:name w:val="Unresolved Mention"/>
    <w:basedOn w:val="DefaultParagraphFont"/>
    <w:uiPriority w:val="99"/>
    <w:semiHidden/>
    <w:unhideWhenUsed/>
    <w:rsid w:val="00D62D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439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hun-Hsien.Huang@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1558</Words>
  <Characters>10384</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11919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2025-07-15T21:11:00Z</dcterms:created>
  <dcterms:modified xsi:type="dcterms:W3CDTF">2025-07-15T21:13:00Z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